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791F" w14:textId="12802478" w:rsidR="00280B76" w:rsidRDefault="00557690" w:rsidP="00280B76">
      <w:pPr>
        <w:pStyle w:val="Tekstpodstawowy"/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</w:rPr>
      </w:pPr>
      <w:r w:rsidRPr="00557690">
        <w:rPr>
          <w:rFonts w:ascii="Verdana" w:hAnsi="Verdana" w:cs="Tahoma"/>
          <w:b/>
          <w:w w:val="90"/>
          <w:sz w:val="20"/>
        </w:rPr>
        <w:t xml:space="preserve">UMOWA NR </w:t>
      </w:r>
      <w:proofErr w:type="spellStart"/>
      <w:r w:rsidRPr="00557690">
        <w:rPr>
          <w:rFonts w:ascii="Verdana" w:hAnsi="Verdana" w:cs="Tahoma"/>
          <w:b/>
          <w:w w:val="90"/>
          <w:sz w:val="20"/>
        </w:rPr>
        <w:t>OKi</w:t>
      </w:r>
      <w:proofErr w:type="spellEnd"/>
      <w:r w:rsidRPr="00557690">
        <w:rPr>
          <w:rFonts w:ascii="Verdana" w:hAnsi="Verdana" w:cs="Tahoma"/>
          <w:b/>
          <w:w w:val="90"/>
          <w:sz w:val="20"/>
        </w:rPr>
        <w:t>/F2/2431/</w:t>
      </w:r>
      <w:r w:rsidR="00093C0F">
        <w:rPr>
          <w:rFonts w:ascii="Verdana" w:hAnsi="Verdana" w:cs="Tahoma"/>
          <w:b/>
          <w:w w:val="90"/>
          <w:sz w:val="20"/>
        </w:rPr>
        <w:t>10</w:t>
      </w:r>
      <w:r w:rsidRPr="00557690">
        <w:rPr>
          <w:rFonts w:ascii="Verdana" w:hAnsi="Verdana" w:cs="Tahoma"/>
          <w:b/>
          <w:w w:val="90"/>
          <w:sz w:val="20"/>
        </w:rPr>
        <w:t>/202</w:t>
      </w:r>
      <w:r w:rsidR="00B97A5E">
        <w:rPr>
          <w:rFonts w:ascii="Verdana" w:hAnsi="Verdana" w:cs="Tahoma"/>
          <w:b/>
          <w:w w:val="90"/>
          <w:sz w:val="20"/>
        </w:rPr>
        <w:t>5</w:t>
      </w:r>
      <w:r w:rsidRPr="00557690">
        <w:rPr>
          <w:rFonts w:ascii="Verdana" w:hAnsi="Verdana" w:cs="Tahoma"/>
          <w:b/>
          <w:w w:val="90"/>
          <w:sz w:val="20"/>
        </w:rPr>
        <w:t>/KW</w:t>
      </w:r>
    </w:p>
    <w:p w14:paraId="5BD96619" w14:textId="77777777" w:rsidR="00557690" w:rsidRPr="00280B76" w:rsidRDefault="00557690" w:rsidP="00280B76">
      <w:pPr>
        <w:pStyle w:val="Tekstpodstawowy"/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</w:rPr>
      </w:pPr>
    </w:p>
    <w:p w14:paraId="332E984B" w14:textId="6794EBF0" w:rsidR="00280B76" w:rsidRPr="00764E3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>
        <w:rPr>
          <w:rFonts w:ascii="Verdana" w:hAnsi="Verdana" w:cs="Tahoma"/>
          <w:w w:val="90"/>
          <w:sz w:val="20"/>
        </w:rPr>
        <w:t>Z</w:t>
      </w:r>
      <w:r w:rsidRPr="008D66FC">
        <w:rPr>
          <w:rFonts w:ascii="Verdana" w:hAnsi="Verdana" w:cs="Tahoma"/>
          <w:w w:val="90"/>
          <w:sz w:val="20"/>
        </w:rPr>
        <w:t xml:space="preserve">awarta w dniu </w:t>
      </w:r>
      <w:r w:rsidR="00B97A5E">
        <w:rPr>
          <w:rFonts w:ascii="Verdana" w:hAnsi="Verdana" w:cs="Tahoma"/>
          <w:w w:val="90"/>
          <w:sz w:val="20"/>
        </w:rPr>
        <w:t>__</w:t>
      </w:r>
      <w:r>
        <w:rPr>
          <w:rFonts w:ascii="Verdana" w:hAnsi="Verdana" w:cs="Tahoma"/>
          <w:w w:val="90"/>
          <w:sz w:val="20"/>
        </w:rPr>
        <w:t>.</w:t>
      </w:r>
      <w:r w:rsidR="00B97A5E">
        <w:rPr>
          <w:rFonts w:ascii="Verdana" w:hAnsi="Verdana" w:cs="Tahoma"/>
          <w:w w:val="90"/>
          <w:sz w:val="20"/>
        </w:rPr>
        <w:t>__</w:t>
      </w:r>
      <w:r>
        <w:rPr>
          <w:rFonts w:ascii="Verdana" w:hAnsi="Verdana" w:cs="Tahoma"/>
          <w:w w:val="90"/>
          <w:sz w:val="20"/>
        </w:rPr>
        <w:t>.20</w:t>
      </w:r>
      <w:r w:rsidR="003C77DE">
        <w:rPr>
          <w:rFonts w:ascii="Verdana" w:hAnsi="Verdana" w:cs="Tahoma"/>
          <w:w w:val="90"/>
          <w:sz w:val="20"/>
        </w:rPr>
        <w:t>2</w:t>
      </w:r>
      <w:r w:rsidR="00B97A5E">
        <w:rPr>
          <w:rFonts w:ascii="Verdana" w:hAnsi="Verdana" w:cs="Tahoma"/>
          <w:w w:val="90"/>
          <w:sz w:val="20"/>
        </w:rPr>
        <w:t>5</w:t>
      </w:r>
      <w:r>
        <w:rPr>
          <w:rFonts w:ascii="Verdana" w:hAnsi="Verdana" w:cs="Tahoma"/>
          <w:w w:val="90"/>
          <w:sz w:val="20"/>
        </w:rPr>
        <w:t xml:space="preserve"> roku</w:t>
      </w:r>
      <w:r w:rsidRPr="008D66FC">
        <w:rPr>
          <w:rFonts w:ascii="Verdana" w:hAnsi="Verdana" w:cs="Tahoma"/>
          <w:w w:val="90"/>
          <w:sz w:val="20"/>
        </w:rPr>
        <w:t xml:space="preserve"> </w:t>
      </w:r>
      <w:r>
        <w:rPr>
          <w:rFonts w:ascii="Verdana" w:hAnsi="Verdana" w:cs="Tahoma"/>
          <w:w w:val="90"/>
          <w:sz w:val="20"/>
        </w:rPr>
        <w:t xml:space="preserve">w Kielcach </w:t>
      </w:r>
      <w:r w:rsidRPr="00764E33">
        <w:rPr>
          <w:rFonts w:ascii="Verdana" w:hAnsi="Verdana" w:cs="Tahoma"/>
          <w:b/>
          <w:w w:val="90"/>
          <w:sz w:val="20"/>
        </w:rPr>
        <w:t>pomiędzy:</w:t>
      </w:r>
    </w:p>
    <w:p w14:paraId="1D953CA8" w14:textId="77777777" w:rsidR="00280B76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0144B07B" w14:textId="77777777" w:rsidR="00280B76" w:rsidRPr="00764E3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764E33">
        <w:rPr>
          <w:rFonts w:ascii="Verdana" w:hAnsi="Verdana" w:cs="Tahoma"/>
          <w:b/>
          <w:w w:val="90"/>
          <w:sz w:val="20"/>
        </w:rPr>
        <w:t>Skarbem Państwa – Generalnym Dyrekto</w:t>
      </w:r>
      <w:r>
        <w:rPr>
          <w:rFonts w:ascii="Verdana" w:hAnsi="Verdana" w:cs="Tahoma"/>
          <w:b/>
          <w:w w:val="90"/>
          <w:sz w:val="20"/>
        </w:rPr>
        <w:t>rem Dróg Krajowych i Autostrad,</w:t>
      </w:r>
    </w:p>
    <w:p w14:paraId="4333220B" w14:textId="77777777" w:rsidR="00280B76" w:rsidRDefault="00280B76" w:rsidP="00280B76">
      <w:pPr>
        <w:pStyle w:val="Tekstpodstawowy"/>
        <w:tabs>
          <w:tab w:val="left" w:pos="6048"/>
        </w:tabs>
        <w:spacing w:line="360" w:lineRule="auto"/>
        <w:ind w:right="-51"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w imieniu</w:t>
      </w:r>
      <w:r w:rsidR="007870EE">
        <w:rPr>
          <w:rFonts w:ascii="Verdana" w:hAnsi="Verdana" w:cs="Tahoma"/>
          <w:w w:val="90"/>
          <w:sz w:val="20"/>
        </w:rPr>
        <w:t>,</w:t>
      </w:r>
      <w:r>
        <w:rPr>
          <w:rFonts w:ascii="Verdana" w:hAnsi="Verdana" w:cs="Tahoma"/>
          <w:w w:val="90"/>
          <w:sz w:val="20"/>
        </w:rPr>
        <w:t xml:space="preserve"> którego działają na podstawie pełnomocnictwa: </w:t>
      </w:r>
      <w:r>
        <w:rPr>
          <w:rFonts w:ascii="Verdana" w:hAnsi="Verdana" w:cs="Tahoma"/>
          <w:w w:val="90"/>
          <w:sz w:val="20"/>
        </w:rPr>
        <w:tab/>
      </w:r>
    </w:p>
    <w:p w14:paraId="1BADE527" w14:textId="156E1178" w:rsidR="00280B76" w:rsidRPr="009C40A4" w:rsidRDefault="00280B76" w:rsidP="00735803">
      <w:pPr>
        <w:pStyle w:val="Tekstpodstawowy"/>
        <w:spacing w:line="200" w:lineRule="atLeast"/>
        <w:ind w:right="-51"/>
        <w:jc w:val="both"/>
        <w:rPr>
          <w:rFonts w:ascii="Verdana" w:hAnsi="Verdana" w:cs="Tahoma"/>
          <w:b/>
          <w:w w:val="90"/>
          <w:sz w:val="20"/>
        </w:rPr>
      </w:pPr>
      <w:r w:rsidRPr="009C40A4">
        <w:rPr>
          <w:rFonts w:ascii="Verdana" w:hAnsi="Verdana" w:cs="Tahoma"/>
          <w:b/>
          <w:w w:val="90"/>
          <w:sz w:val="20"/>
        </w:rPr>
        <w:t xml:space="preserve">- </w:t>
      </w:r>
      <w:r w:rsidR="009C40A4" w:rsidRPr="009C40A4">
        <w:rPr>
          <w:rFonts w:ascii="Verdana" w:hAnsi="Verdana" w:cs="Tahoma"/>
          <w:b/>
          <w:w w:val="90"/>
          <w:sz w:val="20"/>
        </w:rPr>
        <w:t>Piotr Krampikowski - Dyrektor</w:t>
      </w:r>
    </w:p>
    <w:p w14:paraId="793CD059" w14:textId="77777777" w:rsidR="00280B76" w:rsidRPr="009C40A4" w:rsidRDefault="00280B76" w:rsidP="00735803">
      <w:pPr>
        <w:pStyle w:val="Tekstpodstawowy"/>
        <w:spacing w:line="200" w:lineRule="atLeast"/>
        <w:ind w:right="-51"/>
        <w:jc w:val="both"/>
        <w:rPr>
          <w:rFonts w:ascii="Verdana" w:hAnsi="Verdana" w:cs="Tahoma"/>
          <w:w w:val="90"/>
          <w:sz w:val="12"/>
        </w:rPr>
      </w:pPr>
    </w:p>
    <w:p w14:paraId="2D11D59A" w14:textId="587E8563" w:rsidR="00280B76" w:rsidRPr="009C40A4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9C40A4">
        <w:rPr>
          <w:rFonts w:ascii="Verdana" w:hAnsi="Verdana" w:cs="Tahoma"/>
          <w:b/>
          <w:w w:val="90"/>
          <w:sz w:val="20"/>
        </w:rPr>
        <w:t xml:space="preserve">- </w:t>
      </w:r>
      <w:r w:rsidR="00B97A5E">
        <w:rPr>
          <w:rFonts w:ascii="Verdana" w:hAnsi="Verdana" w:cs="Tahoma"/>
          <w:b/>
          <w:w w:val="90"/>
          <w:sz w:val="20"/>
        </w:rPr>
        <w:t>Marcin Niewadził</w:t>
      </w:r>
      <w:r w:rsidR="009C40A4" w:rsidRPr="009C40A4">
        <w:rPr>
          <w:rFonts w:ascii="Verdana" w:hAnsi="Verdana" w:cs="Tahoma"/>
          <w:b/>
          <w:w w:val="90"/>
          <w:sz w:val="20"/>
        </w:rPr>
        <w:t xml:space="preserve"> – Zastępca Dyrektora</w:t>
      </w:r>
      <w:r w:rsidR="009C40A4">
        <w:rPr>
          <w:rFonts w:ascii="Verdana" w:hAnsi="Verdana" w:cs="Tahoma"/>
          <w:b/>
          <w:w w:val="90"/>
          <w:sz w:val="20"/>
        </w:rPr>
        <w:t xml:space="preserve"> ds. </w:t>
      </w:r>
      <w:proofErr w:type="spellStart"/>
      <w:r w:rsidR="00B97A5E">
        <w:rPr>
          <w:rFonts w:ascii="Verdana" w:hAnsi="Verdana" w:cs="Tahoma"/>
          <w:b/>
          <w:w w:val="90"/>
          <w:sz w:val="20"/>
        </w:rPr>
        <w:t>Ekonomiczno</w:t>
      </w:r>
      <w:proofErr w:type="spellEnd"/>
      <w:r w:rsidR="00B97A5E">
        <w:rPr>
          <w:rFonts w:ascii="Verdana" w:hAnsi="Verdana" w:cs="Tahoma"/>
          <w:b/>
          <w:w w:val="90"/>
          <w:sz w:val="20"/>
        </w:rPr>
        <w:t xml:space="preserve"> - Finansowych</w:t>
      </w:r>
      <w:r w:rsidR="009C40A4" w:rsidRPr="009C40A4">
        <w:rPr>
          <w:rFonts w:ascii="Verdana" w:hAnsi="Verdana" w:cs="Tahoma"/>
          <w:b/>
          <w:w w:val="90"/>
          <w:sz w:val="20"/>
        </w:rPr>
        <w:t xml:space="preserve"> </w:t>
      </w:r>
    </w:p>
    <w:p w14:paraId="203C44BF" w14:textId="77777777" w:rsidR="00280B76" w:rsidRPr="0073580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12"/>
        </w:rPr>
      </w:pPr>
    </w:p>
    <w:p w14:paraId="43261805" w14:textId="3E3A27CB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Oddziału GDDKiA</w:t>
      </w:r>
      <w:r w:rsidRPr="008D66FC">
        <w:rPr>
          <w:rFonts w:ascii="Verdana" w:hAnsi="Verdana" w:cs="Tahoma"/>
          <w:w w:val="90"/>
          <w:sz w:val="20"/>
        </w:rPr>
        <w:t xml:space="preserve"> w Kielcach ul.</w:t>
      </w:r>
      <w:r>
        <w:rPr>
          <w:rFonts w:ascii="Verdana" w:hAnsi="Verdana" w:cs="Tahoma"/>
          <w:w w:val="90"/>
          <w:sz w:val="20"/>
        </w:rPr>
        <w:t xml:space="preserve"> </w:t>
      </w:r>
      <w:r w:rsidRPr="008D66FC">
        <w:rPr>
          <w:rFonts w:ascii="Verdana" w:hAnsi="Verdana" w:cs="Tahoma"/>
          <w:w w:val="90"/>
          <w:sz w:val="20"/>
        </w:rPr>
        <w:t>Paderewskiego 43/45, kod pocztowy 25 – 950 Kielce,</w:t>
      </w:r>
      <w:r w:rsidR="00AE4C94">
        <w:rPr>
          <w:rFonts w:ascii="Verdana" w:hAnsi="Verdana" w:cs="Tahoma"/>
          <w:w w:val="90"/>
          <w:sz w:val="20"/>
        </w:rPr>
        <w:t xml:space="preserve"> </w:t>
      </w:r>
      <w:r>
        <w:rPr>
          <w:rFonts w:ascii="Verdana" w:hAnsi="Verdana" w:cs="Tahoma"/>
          <w:w w:val="90"/>
          <w:sz w:val="20"/>
        </w:rPr>
        <w:t>NIP 657-03-86-703, REGON 017511575-00068,</w:t>
      </w:r>
      <w:r w:rsidRPr="008D66FC">
        <w:rPr>
          <w:rFonts w:ascii="Verdana" w:hAnsi="Verdana" w:cs="Tahoma"/>
          <w:w w:val="90"/>
          <w:sz w:val="20"/>
        </w:rPr>
        <w:t xml:space="preserve"> (w dalszej treści umowy zwaną „Zamawiającym”) </w:t>
      </w:r>
    </w:p>
    <w:p w14:paraId="27746058" w14:textId="77777777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36A0D25B" w14:textId="77777777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8D66FC">
        <w:rPr>
          <w:rFonts w:ascii="Verdana" w:hAnsi="Verdana" w:cs="Tahoma"/>
          <w:w w:val="90"/>
          <w:sz w:val="20"/>
        </w:rPr>
        <w:t>oraz</w:t>
      </w:r>
    </w:p>
    <w:p w14:paraId="52B2C459" w14:textId="7015B072" w:rsidR="00280B76" w:rsidRDefault="00B97A5E" w:rsidP="00280B76">
      <w:pPr>
        <w:spacing w:line="260" w:lineRule="atLeast"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b/>
          <w:bCs/>
          <w:w w:val="90"/>
          <w:sz w:val="20"/>
          <w:szCs w:val="20"/>
        </w:rPr>
        <w:t>_______________________________________________________________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 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z siedzibą </w:t>
      </w:r>
      <w:r w:rsidR="00AE4C94">
        <w:rPr>
          <w:rFonts w:ascii="Verdana" w:hAnsi="Verdana" w:cs="Tahoma"/>
          <w:w w:val="90"/>
          <w:sz w:val="20"/>
          <w:szCs w:val="20"/>
        </w:rPr>
        <w:t xml:space="preserve">w miejscowości </w:t>
      </w:r>
      <w:r>
        <w:rPr>
          <w:rFonts w:ascii="Verdana" w:hAnsi="Verdana" w:cs="Tahoma"/>
          <w:w w:val="90"/>
          <w:sz w:val="20"/>
          <w:szCs w:val="20"/>
        </w:rPr>
        <w:t>_______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, ul. </w:t>
      </w:r>
      <w:r>
        <w:rPr>
          <w:rFonts w:ascii="Verdana" w:hAnsi="Verdana" w:cs="Tahoma"/>
          <w:w w:val="90"/>
          <w:sz w:val="20"/>
          <w:szCs w:val="20"/>
        </w:rPr>
        <w:t>_________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 nr </w:t>
      </w:r>
      <w:r>
        <w:rPr>
          <w:rFonts w:ascii="Verdana" w:hAnsi="Verdana" w:cs="Tahoma"/>
          <w:w w:val="90"/>
          <w:sz w:val="20"/>
          <w:szCs w:val="20"/>
        </w:rPr>
        <w:t>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, lok. </w:t>
      </w:r>
      <w:r>
        <w:rPr>
          <w:rFonts w:ascii="Verdana" w:hAnsi="Verdana" w:cs="Tahoma"/>
          <w:w w:val="90"/>
          <w:sz w:val="20"/>
          <w:szCs w:val="20"/>
        </w:rPr>
        <w:t>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, kod pocztowy </w:t>
      </w:r>
      <w:r>
        <w:rPr>
          <w:rFonts w:ascii="Verdana" w:hAnsi="Verdana" w:cs="Tahoma"/>
          <w:w w:val="90"/>
          <w:sz w:val="20"/>
          <w:szCs w:val="20"/>
        </w:rPr>
        <w:t>___________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, </w:t>
      </w:r>
      <w:r w:rsidR="00AE4C94">
        <w:rPr>
          <w:rFonts w:ascii="Verdana" w:hAnsi="Verdana" w:cs="Tahoma"/>
          <w:b/>
          <w:bCs/>
          <w:w w:val="90"/>
          <w:sz w:val="20"/>
          <w:szCs w:val="20"/>
        </w:rPr>
        <w:br/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NIP </w:t>
      </w:r>
      <w:r>
        <w:rPr>
          <w:rFonts w:ascii="Verdana" w:hAnsi="Verdana" w:cs="Tahoma"/>
          <w:w w:val="90"/>
          <w:sz w:val="20"/>
          <w:szCs w:val="20"/>
        </w:rPr>
        <w:t>_______________</w:t>
      </w:r>
      <w:r w:rsidR="00B96AB6">
        <w:rPr>
          <w:rFonts w:ascii="Verdana" w:hAnsi="Verdana" w:cs="Tahoma"/>
          <w:w w:val="90"/>
          <w:sz w:val="20"/>
          <w:szCs w:val="20"/>
        </w:rPr>
        <w:t>;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 </w:t>
      </w:r>
      <w:r w:rsidR="00280B76">
        <w:rPr>
          <w:rFonts w:ascii="Verdana" w:hAnsi="Verdana" w:cs="Tahoma"/>
          <w:w w:val="90"/>
          <w:sz w:val="20"/>
          <w:szCs w:val="20"/>
        </w:rPr>
        <w:t xml:space="preserve">REGON </w:t>
      </w:r>
      <w:r>
        <w:rPr>
          <w:rFonts w:ascii="Verdana" w:hAnsi="Verdana" w:cs="Tahoma"/>
          <w:w w:val="90"/>
          <w:sz w:val="20"/>
          <w:szCs w:val="20"/>
        </w:rPr>
        <w:t>_________________</w:t>
      </w:r>
      <w:r w:rsidR="00D73673">
        <w:rPr>
          <w:rFonts w:ascii="Verdana" w:hAnsi="Verdana" w:cs="Tahoma"/>
          <w:w w:val="90"/>
          <w:sz w:val="20"/>
          <w:szCs w:val="20"/>
        </w:rPr>
        <w:t xml:space="preserve"> 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zgodnie z zaświadczeniem z </w:t>
      </w:r>
      <w:proofErr w:type="spellStart"/>
      <w:r w:rsidR="00280B76" w:rsidRPr="00280B76">
        <w:rPr>
          <w:rFonts w:ascii="Verdana" w:hAnsi="Verdana" w:cs="Tahoma"/>
          <w:w w:val="90"/>
          <w:sz w:val="20"/>
          <w:szCs w:val="20"/>
        </w:rPr>
        <w:t>CEiDG</w:t>
      </w:r>
      <w:proofErr w:type="spellEnd"/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 (w dalszej treści umowy zwanym „Wykonawcą”)</w:t>
      </w:r>
    </w:p>
    <w:p w14:paraId="2F237BA0" w14:textId="77777777" w:rsidR="00280B76" w:rsidRPr="008D66FC" w:rsidRDefault="00280B76" w:rsidP="00280B76">
      <w:pPr>
        <w:spacing w:line="260" w:lineRule="atLeast"/>
        <w:jc w:val="both"/>
        <w:rPr>
          <w:rFonts w:ascii="Verdana" w:hAnsi="Verdana" w:cs="Tahoma"/>
          <w:w w:val="90"/>
          <w:sz w:val="20"/>
          <w:szCs w:val="20"/>
        </w:rPr>
      </w:pPr>
    </w:p>
    <w:p w14:paraId="7F4A752C" w14:textId="77777777" w:rsidR="00280B76" w:rsidRPr="00013152" w:rsidRDefault="00280B76" w:rsidP="00280B76">
      <w:pPr>
        <w:spacing w:line="276" w:lineRule="auto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013152">
        <w:rPr>
          <w:rFonts w:ascii="Verdana" w:hAnsi="Verdana" w:cs="Tahoma"/>
          <w:w w:val="90"/>
          <w:sz w:val="20"/>
          <w:szCs w:val="20"/>
        </w:rPr>
        <w:t>o następującej treści:</w:t>
      </w:r>
    </w:p>
    <w:p w14:paraId="7719DFC2" w14:textId="77777777" w:rsidR="00557690" w:rsidRPr="00557690" w:rsidRDefault="00557690" w:rsidP="00557690">
      <w:pPr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557690">
        <w:rPr>
          <w:rFonts w:ascii="Verdana" w:hAnsi="Verdana" w:cs="Tahoma"/>
          <w:b/>
          <w:sz w:val="20"/>
          <w:szCs w:val="20"/>
        </w:rPr>
        <w:t>Niniejsza umowa, z uwagi na wartość przedmiotu zamówienia nie przewyższającą 130 000 zł, zawarta została bez stosowania ustawy Prawo zamówień publicznych.</w:t>
      </w:r>
    </w:p>
    <w:p w14:paraId="45C9FAD1" w14:textId="77777777" w:rsidR="00557690" w:rsidRPr="00EE4812" w:rsidRDefault="00557690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2FB3DCDC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1 Przedmiot umowy</w:t>
      </w:r>
    </w:p>
    <w:p w14:paraId="222CA33D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1. Zamawiający powierza, a Wykonawca przyjmuje do wykonania usługi:</w:t>
      </w:r>
    </w:p>
    <w:p w14:paraId="192D14B0" w14:textId="32A907E0" w:rsidR="0008396D" w:rsidRPr="00093C0F" w:rsidRDefault="00093C0F" w:rsidP="00093C0F">
      <w:pPr>
        <w:spacing w:line="260" w:lineRule="atLeast"/>
        <w:ind w:left="142"/>
        <w:jc w:val="both"/>
        <w:rPr>
          <w:rFonts w:ascii="Verdana" w:hAnsi="Verdana"/>
          <w:b/>
          <w:bCs/>
          <w:iCs/>
          <w:w w:val="90"/>
          <w:kern w:val="2"/>
          <w:sz w:val="20"/>
          <w:szCs w:val="20"/>
        </w:rPr>
      </w:pPr>
      <w:r w:rsidRPr="00093C0F">
        <w:rPr>
          <w:rFonts w:ascii="Verdana" w:hAnsi="Verdana"/>
          <w:b/>
          <w:bCs/>
          <w:iCs/>
          <w:w w:val="90"/>
          <w:kern w:val="2"/>
          <w:sz w:val="20"/>
          <w:szCs w:val="20"/>
        </w:rPr>
        <w:t>Usługi konserwatorskie w zakresie utrzymania budynków Oddziału GDDKiA w Kielcach.</w:t>
      </w:r>
    </w:p>
    <w:p w14:paraId="3EAADF46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Wykonawca podejmuje się realizacji wszystkich prac niezbędnych do wykonania przedmiotu umowy, o którym mowa w ust. 1, zgodnie z warunkami określonymi w niniejszej umowie oraz Opisie przedmiotu zamówienia.</w:t>
      </w:r>
    </w:p>
    <w:p w14:paraId="3C4451BA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400297C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2 Termin realizacji</w:t>
      </w:r>
    </w:p>
    <w:p w14:paraId="35443684" w14:textId="32CEBB1D" w:rsidR="00280B76" w:rsidRPr="00C95150" w:rsidRDefault="00280B76" w:rsidP="00280B76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Umowa zostaje zawarta na okres </w:t>
      </w:r>
      <w:r w:rsidR="007846E0" w:rsidRPr="00093C0F">
        <w:rPr>
          <w:rFonts w:ascii="Verdana" w:hAnsi="Verdana"/>
          <w:b/>
          <w:bCs/>
          <w:w w:val="90"/>
          <w:kern w:val="2"/>
          <w:sz w:val="20"/>
          <w:szCs w:val="20"/>
        </w:rPr>
        <w:t>1</w:t>
      </w:r>
      <w:r w:rsidR="00093C0F" w:rsidRPr="00093C0F">
        <w:rPr>
          <w:rFonts w:ascii="Verdana" w:hAnsi="Verdana"/>
          <w:b/>
          <w:bCs/>
          <w:w w:val="90"/>
          <w:kern w:val="2"/>
          <w:sz w:val="20"/>
          <w:szCs w:val="20"/>
        </w:rPr>
        <w:t>5</w:t>
      </w:r>
      <w:r w:rsidR="007846E0">
        <w:rPr>
          <w:rFonts w:ascii="Verdana" w:hAnsi="Verdana"/>
          <w:w w:val="90"/>
          <w:kern w:val="2"/>
          <w:sz w:val="20"/>
          <w:szCs w:val="20"/>
        </w:rPr>
        <w:t xml:space="preserve"> miesięcy </w:t>
      </w:r>
      <w:r w:rsidR="00400D73">
        <w:rPr>
          <w:rFonts w:ascii="Verdana" w:hAnsi="Verdana"/>
          <w:w w:val="90"/>
          <w:kern w:val="2"/>
          <w:sz w:val="20"/>
          <w:szCs w:val="20"/>
        </w:rPr>
        <w:t xml:space="preserve">od daty podpisania umowy tj. 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od </w:t>
      </w:r>
      <w:r w:rsidR="0000219C">
        <w:rPr>
          <w:rFonts w:ascii="Verdana" w:hAnsi="Verdana"/>
          <w:b/>
          <w:w w:val="90"/>
          <w:kern w:val="2"/>
          <w:sz w:val="20"/>
          <w:szCs w:val="20"/>
        </w:rPr>
        <w:t>dnia 01.07.202</w:t>
      </w:r>
      <w:r w:rsidR="00B97A5E">
        <w:rPr>
          <w:rFonts w:ascii="Verdana" w:hAnsi="Verdana"/>
          <w:b/>
          <w:w w:val="90"/>
          <w:kern w:val="2"/>
          <w:sz w:val="20"/>
          <w:szCs w:val="20"/>
        </w:rPr>
        <w:t>5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do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>dnia 30.0</w:t>
      </w:r>
      <w:r w:rsidR="00093C0F">
        <w:rPr>
          <w:rFonts w:ascii="Verdana" w:hAnsi="Verdana"/>
          <w:b/>
          <w:w w:val="90"/>
          <w:kern w:val="2"/>
          <w:sz w:val="20"/>
          <w:szCs w:val="20"/>
        </w:rPr>
        <w:t>9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>.202</w:t>
      </w:r>
      <w:r w:rsidR="00B97A5E">
        <w:rPr>
          <w:rFonts w:ascii="Verdana" w:hAnsi="Verdana"/>
          <w:b/>
          <w:w w:val="90"/>
          <w:kern w:val="2"/>
          <w:sz w:val="20"/>
          <w:szCs w:val="20"/>
        </w:rPr>
        <w:t>6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roku. </w:t>
      </w:r>
    </w:p>
    <w:p w14:paraId="14EC2FD6" w14:textId="624EE4B4" w:rsidR="00280B76" w:rsidRPr="00C95150" w:rsidRDefault="00280B76" w:rsidP="00280B76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Umowa może być wypowiedziana przez każdą ze stron bez względu na przyczynę </w:t>
      </w:r>
      <w:r w:rsidR="0008396D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z</w:t>
      </w:r>
      <w:r w:rsidR="0053266A">
        <w:rPr>
          <w:rFonts w:ascii="Verdana" w:hAnsi="Verdana"/>
          <w:w w:val="90"/>
          <w:kern w:val="2"/>
          <w:sz w:val="20"/>
          <w:szCs w:val="20"/>
        </w:rPr>
        <w:t>a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76397E">
        <w:rPr>
          <w:rFonts w:ascii="Verdana" w:hAnsi="Verdana"/>
          <w:w w:val="90"/>
          <w:kern w:val="2"/>
          <w:sz w:val="20"/>
          <w:szCs w:val="20"/>
        </w:rPr>
        <w:t>2</w:t>
      </w:r>
      <w:r w:rsidR="00B11CFA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>–</w:t>
      </w:r>
      <w:r w:rsidR="00B11CFA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>miesięcznym okresem wypowiedzenia</w:t>
      </w:r>
      <w:r w:rsidR="00924BFC">
        <w:rPr>
          <w:rFonts w:ascii="Verdana" w:hAnsi="Verdana"/>
          <w:w w:val="90"/>
          <w:kern w:val="2"/>
          <w:sz w:val="20"/>
          <w:szCs w:val="20"/>
        </w:rPr>
        <w:t>, z tym że koniec okresu wypowiedzenia przypadać będzie na ostatni dzień miesiąca kalendarzowego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43F3DBF7" w14:textId="7775CA59" w:rsidR="00280B76" w:rsidRPr="00C95150" w:rsidRDefault="00280B76" w:rsidP="00280B76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Każda ze stron może wypowiedzieć umowę </w:t>
      </w:r>
      <w:r w:rsidR="00924BFC">
        <w:rPr>
          <w:rFonts w:ascii="Verdana" w:hAnsi="Verdana"/>
          <w:w w:val="90"/>
          <w:kern w:val="2"/>
          <w:sz w:val="20"/>
          <w:szCs w:val="20"/>
        </w:rPr>
        <w:t>bez zachowania okresu wypowiedzenia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w przypadku naruszenia przez drugą ze stron przepisów prawa i/lub postanowień niniejszej umowy</w:t>
      </w:r>
      <w:r w:rsidR="0028764C">
        <w:rPr>
          <w:rFonts w:ascii="Verdana" w:hAnsi="Verdana"/>
          <w:w w:val="90"/>
          <w:kern w:val="2"/>
          <w:sz w:val="20"/>
          <w:szCs w:val="20"/>
        </w:rPr>
        <w:t>, z tym że Zamawiający zobowiązany jest do uprzedniego wezwania Wykonawcy do zaniechania naruszeń z wyznaczonym w tym celu terminie, nie krótszym niż 7 dni.</w:t>
      </w:r>
    </w:p>
    <w:p w14:paraId="7D4A678C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Po zakończeniu realizacji umowy Wykonawca zobowiązany jest zwrócić Zamawiającemu w stanie niepogorszonym mienie Zamawiającego przekazane lub udostępnione Wykonawcy w celu realizacji usługi.</w:t>
      </w:r>
    </w:p>
    <w:p w14:paraId="2A735761" w14:textId="77777777" w:rsidR="00280B76" w:rsidRPr="00EE4812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5EBDEE9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3 Wynagrodzenie</w:t>
      </w:r>
    </w:p>
    <w:p w14:paraId="64D34CBC" w14:textId="0A0C7945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1. Przewidywana </w:t>
      </w:r>
      <w:r w:rsidR="00503C3E">
        <w:rPr>
          <w:rFonts w:ascii="Verdana" w:hAnsi="Verdana"/>
          <w:w w:val="90"/>
          <w:kern w:val="2"/>
          <w:sz w:val="20"/>
          <w:szCs w:val="20"/>
        </w:rPr>
        <w:t xml:space="preserve">szacunkowa </w:t>
      </w:r>
      <w:r w:rsidRPr="00C95150">
        <w:rPr>
          <w:rFonts w:ascii="Verdana" w:hAnsi="Verdana"/>
          <w:w w:val="90"/>
          <w:kern w:val="2"/>
          <w:sz w:val="20"/>
          <w:szCs w:val="20"/>
        </w:rPr>
        <w:t>wartość wynagrodzenia umownego wynosi:</w:t>
      </w:r>
    </w:p>
    <w:p w14:paraId="70C27DA3" w14:textId="70D8D9CE" w:rsidR="00280B76" w:rsidRPr="009B6086" w:rsidRDefault="00B97A5E" w:rsidP="009B6086">
      <w:pPr>
        <w:spacing w:line="260" w:lineRule="atLeast"/>
        <w:ind w:left="284"/>
        <w:jc w:val="both"/>
        <w:rPr>
          <w:rFonts w:ascii="Verdana" w:hAnsi="Verdana"/>
          <w:b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_________</w:t>
      </w:r>
      <w:r w:rsidR="00B96AB6">
        <w:rPr>
          <w:rFonts w:ascii="Verdana" w:hAnsi="Verdana"/>
          <w:w w:val="90"/>
          <w:kern w:val="2"/>
          <w:sz w:val="20"/>
          <w:szCs w:val="20"/>
        </w:rPr>
        <w:t>,00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zł netto,  powiększona o kwotę podatku VAT</w:t>
      </w:r>
      <w:r w:rsidR="0000219C">
        <w:rPr>
          <w:rFonts w:ascii="Verdana" w:hAnsi="Verdana"/>
          <w:w w:val="90"/>
          <w:kern w:val="2"/>
          <w:sz w:val="20"/>
          <w:szCs w:val="20"/>
        </w:rPr>
        <w:t xml:space="preserve"> w wysokości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tj. </w:t>
      </w:r>
      <w:r>
        <w:rPr>
          <w:rFonts w:ascii="Verdana" w:hAnsi="Verdana"/>
          <w:b/>
          <w:w w:val="90"/>
          <w:kern w:val="2"/>
          <w:sz w:val="20"/>
          <w:szCs w:val="20"/>
        </w:rPr>
        <w:t>_________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, co łącznie stanowi wynagrodzenie w wysokości </w:t>
      </w:r>
      <w:r>
        <w:rPr>
          <w:rFonts w:ascii="Verdana" w:hAnsi="Verdana"/>
          <w:b/>
          <w:w w:val="90"/>
          <w:kern w:val="2"/>
          <w:sz w:val="20"/>
          <w:szCs w:val="20"/>
        </w:rPr>
        <w:t>________________</w:t>
      </w:r>
      <w:r w:rsidR="00280B76" w:rsidRPr="00280B76">
        <w:rPr>
          <w:rFonts w:ascii="Verdana" w:hAnsi="Verdana"/>
          <w:b/>
          <w:w w:val="90"/>
          <w:kern w:val="2"/>
          <w:sz w:val="20"/>
          <w:szCs w:val="20"/>
        </w:rPr>
        <w:t xml:space="preserve"> zł brutto</w:t>
      </w:r>
      <w:r w:rsidR="0008396D">
        <w:rPr>
          <w:rFonts w:ascii="Verdana" w:hAnsi="Verdana"/>
          <w:w w:val="90"/>
          <w:kern w:val="2"/>
          <w:sz w:val="20"/>
          <w:szCs w:val="20"/>
        </w:rPr>
        <w:t>.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7EA25DFB" w14:textId="6A3B75B6" w:rsidR="00503C3E" w:rsidRPr="00C95150" w:rsidRDefault="00280B76" w:rsidP="00503C3E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Rzeczywista wartość wynagrodzenia będzie wynikała z faktycznej ilości przepracowanych dniówek przez osob</w:t>
      </w:r>
      <w:r w:rsidR="00291DD5">
        <w:rPr>
          <w:rFonts w:ascii="Verdana" w:hAnsi="Verdana"/>
          <w:w w:val="90"/>
          <w:kern w:val="2"/>
          <w:sz w:val="20"/>
          <w:szCs w:val="20"/>
        </w:rPr>
        <w:t>ę skierowaną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do realizacji usługi, potwierdzonej w protokole, o którym mowa w § 4 oraz stawki za jedną dniówkę określoną w ofercie Wykonawcy.</w:t>
      </w:r>
    </w:p>
    <w:p w14:paraId="66D82484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lastRenderedPageBreak/>
        <w:t xml:space="preserve">3. W przypadku absencji osoby skierowanej do realizacji usługi trwającej nieprzerwanie ponad 3 dni w danym miesiącu, Wykonawca, na żądanie Zamawiającego, ma obowiązek skierować inną osobę do realizacji usługi w terminie 5 dni od otrzymania pisemnego żądania, z uwzględnieniem warunków zmiany określonych w § 10 ust. </w:t>
      </w:r>
      <w:r w:rsidRPr="00503C3E">
        <w:rPr>
          <w:rFonts w:ascii="Verdana" w:hAnsi="Verdana"/>
          <w:w w:val="90"/>
          <w:kern w:val="2"/>
          <w:sz w:val="20"/>
          <w:szCs w:val="20"/>
        </w:rPr>
        <w:t>3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niniejszej umowy.</w:t>
      </w:r>
    </w:p>
    <w:p w14:paraId="0CFDB7E5" w14:textId="4221D46A" w:rsidR="00280B76" w:rsidRPr="0055769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color w:val="FF0000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4.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="00C82C64" w:rsidRPr="001301D6">
        <w:rPr>
          <w:rFonts w:ascii="Verdana" w:hAnsi="Verdana"/>
          <w:w w:val="90"/>
          <w:kern w:val="2"/>
          <w:sz w:val="20"/>
          <w:szCs w:val="20"/>
        </w:rPr>
        <w:t xml:space="preserve">Zamawiający </w:t>
      </w:r>
      <w:r w:rsidR="002004F9">
        <w:rPr>
          <w:rFonts w:ascii="Verdana" w:hAnsi="Verdana"/>
          <w:w w:val="90"/>
          <w:kern w:val="2"/>
          <w:sz w:val="20"/>
          <w:szCs w:val="20"/>
        </w:rPr>
        <w:t xml:space="preserve">nie </w:t>
      </w:r>
      <w:r w:rsidR="00C82C64" w:rsidRPr="001301D6">
        <w:rPr>
          <w:rFonts w:ascii="Verdana" w:hAnsi="Verdana"/>
          <w:w w:val="90"/>
          <w:kern w:val="2"/>
          <w:sz w:val="20"/>
          <w:szCs w:val="20"/>
        </w:rPr>
        <w:t>przewiduje waloryzacj</w:t>
      </w:r>
      <w:r w:rsidR="002004F9">
        <w:rPr>
          <w:rFonts w:ascii="Verdana" w:hAnsi="Verdana"/>
          <w:w w:val="90"/>
          <w:kern w:val="2"/>
          <w:sz w:val="20"/>
          <w:szCs w:val="20"/>
        </w:rPr>
        <w:t>i</w:t>
      </w:r>
      <w:r w:rsidR="00C82C64" w:rsidRPr="001301D6">
        <w:rPr>
          <w:rFonts w:ascii="Verdana" w:hAnsi="Verdana"/>
          <w:w w:val="90"/>
          <w:kern w:val="2"/>
          <w:sz w:val="20"/>
          <w:szCs w:val="20"/>
        </w:rPr>
        <w:t xml:space="preserve"> wynagrodzenia przysługującego z tytułu realizacji niniejszej </w:t>
      </w:r>
      <w:r w:rsidR="002004F9">
        <w:rPr>
          <w:rFonts w:ascii="Verdana" w:hAnsi="Verdana"/>
          <w:w w:val="90"/>
          <w:kern w:val="2"/>
          <w:sz w:val="20"/>
          <w:szCs w:val="20"/>
        </w:rPr>
        <w:t>umowy.</w:t>
      </w:r>
    </w:p>
    <w:p w14:paraId="7C847ACB" w14:textId="574CF3F6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5.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Rozliczenie Wykonawcy będzie się odbywało </w:t>
      </w:r>
      <w:r w:rsidR="00924BFC">
        <w:rPr>
          <w:rFonts w:ascii="Verdana" w:hAnsi="Verdana"/>
          <w:w w:val="90"/>
          <w:kern w:val="2"/>
          <w:sz w:val="20"/>
          <w:szCs w:val="20"/>
        </w:rPr>
        <w:t>w okresach miesięcznych</w:t>
      </w:r>
      <w:r w:rsidRPr="00C95150">
        <w:rPr>
          <w:rFonts w:ascii="Verdana" w:hAnsi="Verdana"/>
          <w:w w:val="90"/>
          <w:kern w:val="2"/>
          <w:sz w:val="20"/>
          <w:szCs w:val="20"/>
        </w:rPr>
        <w:t>, na podstawie faktur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VAT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wystawion</w:t>
      </w:r>
      <w:r w:rsidR="00924BFC">
        <w:rPr>
          <w:rFonts w:ascii="Verdana" w:hAnsi="Verdana"/>
          <w:w w:val="90"/>
          <w:kern w:val="2"/>
          <w:sz w:val="20"/>
          <w:szCs w:val="20"/>
        </w:rPr>
        <w:t>ych</w:t>
      </w:r>
      <w:r w:rsidR="00EE4812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>w terminie 7 dni po zakończeniu miesiąca, którego dotyczy rozliczenie, na podstawie zatwierdzonego przez Zamawiającego protokołu, o którym mowa w § 4.</w:t>
      </w:r>
    </w:p>
    <w:p w14:paraId="0167BD34" w14:textId="3C511774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6. Należności wynikające z faktur</w:t>
      </w:r>
      <w:r w:rsidR="00924BFC">
        <w:rPr>
          <w:rFonts w:ascii="Verdana" w:hAnsi="Verdana"/>
          <w:w w:val="90"/>
          <w:kern w:val="2"/>
          <w:sz w:val="20"/>
          <w:szCs w:val="20"/>
        </w:rPr>
        <w:t>, o których mowa w ust. 5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będą płatne przelewem na konto bankowe Wykonawcy nr </w:t>
      </w:r>
      <w:r w:rsidR="00B97A5E">
        <w:rPr>
          <w:rFonts w:ascii="Verdana" w:hAnsi="Verdana"/>
          <w:b/>
          <w:w w:val="90"/>
          <w:kern w:val="2"/>
          <w:sz w:val="20"/>
          <w:szCs w:val="20"/>
        </w:rPr>
        <w:t>______________________________________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w terminie do 30 dni od daty otrzymania</w:t>
      </w:r>
      <w:r w:rsidR="00924BFC" w:rsidRPr="00924BFC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BFC" w:rsidRPr="00C95150">
        <w:rPr>
          <w:rFonts w:ascii="Verdana" w:hAnsi="Verdana"/>
          <w:w w:val="90"/>
          <w:kern w:val="2"/>
          <w:sz w:val="20"/>
          <w:szCs w:val="20"/>
        </w:rPr>
        <w:t>przez Zamawiającego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, prawidłowo wystawionej pod względem formalnym </w:t>
      </w:r>
      <w:r w:rsidR="00B97A5E">
        <w:rPr>
          <w:rFonts w:ascii="Verdana" w:hAnsi="Verdana"/>
          <w:w w:val="90"/>
          <w:kern w:val="2"/>
          <w:sz w:val="20"/>
          <w:szCs w:val="20"/>
        </w:rPr>
        <w:br/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i rachunkowym faktury przez Wykonawcę. 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03D22652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7. Każdorazowa zmiana numeru rachunku bankowego Wykonawcy wymaga aneksu do Umowy </w:t>
      </w:r>
      <w:r w:rsidR="0008396D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w formie pisemnej.</w:t>
      </w:r>
    </w:p>
    <w:p w14:paraId="3014D4A2" w14:textId="77777777" w:rsidR="00280B76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8. Za datę dokonania płatności uważa się datę przekazania polecenia przelewu.</w:t>
      </w:r>
    </w:p>
    <w:p w14:paraId="5829A852" w14:textId="77777777" w:rsidR="00503C3E" w:rsidRPr="00EE4812" w:rsidRDefault="00503C3E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237FE4A3" w14:textId="482F42FC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4 Odbiór i rozliczenie przedmiotu umowy</w:t>
      </w:r>
    </w:p>
    <w:p w14:paraId="7C72F4FD" w14:textId="0B155C6D" w:rsidR="00280B76" w:rsidRPr="00C95150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Podstawą odbioru wykonanej usługi będzie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potwierdzony przez Zamawiającego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miesięczny protokół z realizacji usługi, przedkładany przez Wykonawcę po zakończeniu miesiąca, którego dotyczy rozliczenie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wraz z potwierdzoną przez Zamawiającego 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ewidencj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ą </w:t>
      </w:r>
      <w:r w:rsidRPr="00C95150">
        <w:rPr>
          <w:rFonts w:ascii="Verdana" w:hAnsi="Verdana"/>
          <w:w w:val="90"/>
          <w:kern w:val="2"/>
          <w:sz w:val="20"/>
          <w:szCs w:val="20"/>
        </w:rPr>
        <w:t>czasu pracy osób skierowanych do realizacji usługi</w:t>
      </w:r>
      <w:r w:rsidR="00C82C64">
        <w:rPr>
          <w:rFonts w:ascii="Verdana" w:hAnsi="Verdana"/>
          <w:w w:val="90"/>
          <w:kern w:val="2"/>
          <w:sz w:val="20"/>
          <w:szCs w:val="20"/>
        </w:rPr>
        <w:t xml:space="preserve"> obejmującą ilość godzin jej świadczenia, z podziałem na poszczególne dni których taka usługa była realizowana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612D7B74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8E60090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5 Osoby odpowiedzialne za realizację przedmiotu umowy</w:t>
      </w:r>
    </w:p>
    <w:p w14:paraId="1AB04B9D" w14:textId="55B40762" w:rsidR="00280B76" w:rsidRPr="00C95150" w:rsidRDefault="00280B76" w:rsidP="00280B76">
      <w:pPr>
        <w:numPr>
          <w:ilvl w:val="0"/>
          <w:numId w:val="3"/>
        </w:numPr>
        <w:spacing w:line="260" w:lineRule="atLeast"/>
        <w:ind w:left="284" w:hanging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Osobą wyznaczoną do kontaktów z Wykonawcą oraz do koordynowania realizacji usługi ze strony Zamawiającego jest: </w:t>
      </w:r>
      <w:r w:rsidR="00B96AB6">
        <w:rPr>
          <w:rFonts w:ascii="Verdana" w:hAnsi="Verdana"/>
          <w:w w:val="90"/>
          <w:kern w:val="2"/>
          <w:sz w:val="20"/>
          <w:szCs w:val="20"/>
        </w:rPr>
        <w:t>Krzysztof Warchałowski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78517B75" w14:textId="77777777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Zmiana wyznaczonej osoby wymaga pisemnego powiadomienia Wykonawcy i nie wymaga aneksu do niniejszej umowy.</w:t>
      </w:r>
    </w:p>
    <w:p w14:paraId="68FA24E6" w14:textId="5077F561" w:rsidR="00280B76" w:rsidRPr="00C95150" w:rsidRDefault="00280B76" w:rsidP="00280B76">
      <w:pPr>
        <w:spacing w:line="260" w:lineRule="atLeast"/>
        <w:ind w:left="360" w:hanging="360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Osobą wyznaczoną do kontaktów oraz koordynowania realizacji usługi ze strony Wykonawcy jest </w:t>
      </w:r>
      <w:r w:rsidR="00B97A5E">
        <w:rPr>
          <w:rFonts w:ascii="Verdana" w:hAnsi="Verdana"/>
          <w:w w:val="90"/>
          <w:kern w:val="2"/>
          <w:sz w:val="20"/>
          <w:szCs w:val="20"/>
        </w:rPr>
        <w:t>__________________________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5F666CE3" w14:textId="77777777" w:rsidR="00280B76" w:rsidRPr="00C95150" w:rsidRDefault="00280B76" w:rsidP="00280B76">
      <w:pPr>
        <w:spacing w:line="260" w:lineRule="atLeast"/>
        <w:ind w:left="360" w:hanging="360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Zmiana wyznaczonej osoby wymaga pisemnego powiadomienia Zamawiającego i nie wymaga aneksu do niniejszej umowy.</w:t>
      </w:r>
    </w:p>
    <w:p w14:paraId="776C186D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08F2173F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6 Obowiązki Wykonawcy</w:t>
      </w:r>
    </w:p>
    <w:p w14:paraId="4A7272ED" w14:textId="77777777" w:rsidR="00280B76" w:rsidRPr="00C95150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1. Wykonawca zobowiązuje się do:</w:t>
      </w:r>
    </w:p>
    <w:p w14:paraId="23AFB9ED" w14:textId="77777777" w:rsidR="00280B76" w:rsidRPr="00C95150" w:rsidRDefault="00280B7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1)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właściwej opieki nad mieniem Zamawiającego, przekazanym lub udostępnionym Wykonawcy w celu realizacji usługi, a po zakończeniu realizacji umowy zwrocie mienia w stanie nie pogorszonym,</w:t>
      </w:r>
    </w:p>
    <w:p w14:paraId="277C8C0C" w14:textId="2BF83FC7" w:rsidR="00280B76" w:rsidRPr="00C95150" w:rsidRDefault="00280B7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2)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>nie korzystania dla własnych potrzeb</w:t>
      </w:r>
      <w:r w:rsidR="00924BFC">
        <w:rPr>
          <w:rFonts w:ascii="Verdana" w:hAnsi="Verdana" w:cs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>z mienia przekazanego lub udostępnionego Wykonawcy do realizacji usługi,</w:t>
      </w:r>
    </w:p>
    <w:p w14:paraId="70155EC1" w14:textId="77777777" w:rsidR="00280B76" w:rsidRPr="00C95150" w:rsidRDefault="00280B7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3)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zachowania w tajemnicy wszelkich informacji i danych uzyskanych w związku </w:t>
      </w:r>
      <w:r w:rsidR="000460C0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z wykonywaniem zobowiązań wynikających z realizacji usługi,</w:t>
      </w:r>
    </w:p>
    <w:p w14:paraId="46E066BF" w14:textId="4A617AC2" w:rsidR="00280B76" w:rsidRPr="006A4BA0" w:rsidRDefault="00280B76" w:rsidP="001301D6">
      <w:pPr>
        <w:spacing w:line="260" w:lineRule="atLeast"/>
        <w:ind w:left="709" w:hanging="425"/>
        <w:jc w:val="both"/>
        <w:rPr>
          <w:rFonts w:ascii="Verdana" w:hAnsi="Verdana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4)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zapewnienia realizacji zgodnie z prawem wszelkich obowiązków wobec osób skierowanych do realizacji usługi, w tym w szczególności rozliczania i wypłacania wynagrodzeń, ewidencji </w:t>
      </w:r>
      <w:r w:rsidR="007870EE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i dokumentacji pracowniczej w tym czasu pracy, ubezpieczenia, świadczeń urlopowych </w:t>
      </w:r>
      <w:r w:rsidR="007870EE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i socjalno-pracowniczych, regulowania należności wobec ZUS i Urzędów Skarbowych, zapewnienia wymaganych przepisami badań lekarskich, szkoleń BHP, Ppoż., itp</w:t>
      </w:r>
      <w:r w:rsidR="0008396D">
        <w:rPr>
          <w:rFonts w:ascii="Verdana" w:hAnsi="Verdana"/>
          <w:w w:val="90"/>
          <w:kern w:val="2"/>
          <w:sz w:val="20"/>
          <w:szCs w:val="20"/>
        </w:rPr>
        <w:t>.</w:t>
      </w:r>
      <w:r w:rsidR="002961A5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29D2771E" w14:textId="7EF10C8C" w:rsidR="00280B76" w:rsidRPr="00C95150" w:rsidRDefault="001301D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5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zapewnienia oraz egzekwowania zgodności i stosowania przez osoby skierowane do realizacji usługi:</w:t>
      </w:r>
    </w:p>
    <w:p w14:paraId="0A30898D" w14:textId="5B4DCFA7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treści niniejszej umowy, przepisów prawa powszechnie obowiązującego oraz uregulowań wewnętrznych Zamawiającego niezbędnych do realizacji usługi,</w:t>
      </w:r>
    </w:p>
    <w:p w14:paraId="03199CED" w14:textId="5515115F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zasad profesjonalizmu oraz należytej staranności przy realizacji usługi,</w:t>
      </w:r>
    </w:p>
    <w:p w14:paraId="08A5D424" w14:textId="5C8B3416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lastRenderedPageBreak/>
        <w:t>obowiązków wynikających z ochrony danych osobowych i tajemnicy Zamawiającego oraz zachowania w tajemnicy informacji uzyskanych w wyniku realizacji usługi,</w:t>
      </w:r>
    </w:p>
    <w:p w14:paraId="5CC82AB7" w14:textId="61C2AC14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ochrony interesu i „dobrego imienia” Zamawiającego,</w:t>
      </w:r>
    </w:p>
    <w:p w14:paraId="061BA3D0" w14:textId="59A124E4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zabezpieczenia przed zaginięciem, kradzieżą lub zniszczeniem mienia Zamawiającego oraz wszelkich dokumentów dostępnych w wyniku realizacji usługi,</w:t>
      </w:r>
    </w:p>
    <w:p w14:paraId="6D6817FC" w14:textId="16113764" w:rsidR="00280B76" w:rsidRPr="00C95150" w:rsidRDefault="001301D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6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realizacji usługi przez wykwalifikowaną kadrę osób wskazanych w ofercie Wykonawcy, spełniającą wymagania określone w </w:t>
      </w:r>
      <w:r w:rsidR="00696D53">
        <w:rPr>
          <w:rFonts w:ascii="Verdana" w:hAnsi="Verdana"/>
          <w:w w:val="90"/>
          <w:kern w:val="2"/>
          <w:sz w:val="20"/>
          <w:szCs w:val="20"/>
        </w:rPr>
        <w:t>Opisie Przedmiotu Zamówienia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,</w:t>
      </w:r>
    </w:p>
    <w:p w14:paraId="4D6D0BF1" w14:textId="7F62B60D" w:rsidR="00280B76" w:rsidRPr="00C95150" w:rsidRDefault="001301D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7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)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uwzględniania uwag Zamawiającego w zakresie doboru i oceny osób skierowanych do realizacji usługi,</w:t>
      </w:r>
    </w:p>
    <w:p w14:paraId="35C2329B" w14:textId="49CAD139" w:rsidR="0008396D" w:rsidRPr="00EE4812" w:rsidRDefault="001301D6" w:rsidP="00EE4812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8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)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ponoszenia pełnej odpowiedzialności w tym mat</w:t>
      </w:r>
      <w:r w:rsidR="00ED0707">
        <w:rPr>
          <w:rFonts w:ascii="Verdana" w:hAnsi="Verdana"/>
          <w:w w:val="90"/>
          <w:kern w:val="2"/>
          <w:sz w:val="20"/>
          <w:szCs w:val="20"/>
        </w:rPr>
        <w:t>erialnej za działania oso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b</w:t>
      </w:r>
      <w:r w:rsidR="00ED0707">
        <w:rPr>
          <w:rFonts w:ascii="Verdana" w:hAnsi="Verdana"/>
          <w:w w:val="90"/>
          <w:kern w:val="2"/>
          <w:sz w:val="20"/>
          <w:szCs w:val="20"/>
        </w:rPr>
        <w:t>y skierowanej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do realizacji usługi, w tym za niewykonanie lub nienależyte wykonanie usługi oraz wszelkie roszczenia, zdarzenia i szkody wyrządzone Zamawiającemu, osobom trzecim oraz dotyczące os</w:t>
      </w:r>
      <w:r w:rsidR="00067D50">
        <w:rPr>
          <w:rFonts w:ascii="Verdana" w:hAnsi="Verdana"/>
          <w:w w:val="90"/>
          <w:kern w:val="2"/>
          <w:sz w:val="20"/>
          <w:szCs w:val="20"/>
        </w:rPr>
        <w:t>oby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skierowan</w:t>
      </w:r>
      <w:r w:rsidR="00067D50">
        <w:rPr>
          <w:rFonts w:ascii="Verdana" w:hAnsi="Verdana"/>
          <w:w w:val="90"/>
          <w:kern w:val="2"/>
          <w:sz w:val="20"/>
          <w:szCs w:val="20"/>
        </w:rPr>
        <w:t>ej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do realizacji usługi powstałe w związku z wykonywaniem</w:t>
      </w:r>
      <w:r w:rsidR="00696D53">
        <w:rPr>
          <w:rFonts w:ascii="Verdana" w:hAnsi="Verdana"/>
          <w:w w:val="90"/>
          <w:kern w:val="2"/>
          <w:sz w:val="20"/>
          <w:szCs w:val="20"/>
        </w:rPr>
        <w:t xml:space="preserve"> lub zaniechaniem wykonania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usługi.</w:t>
      </w:r>
    </w:p>
    <w:p w14:paraId="761C3F91" w14:textId="77777777" w:rsidR="0008396D" w:rsidRPr="0003049D" w:rsidRDefault="0008396D" w:rsidP="00280B76">
      <w:pPr>
        <w:spacing w:line="260" w:lineRule="atLeast"/>
        <w:ind w:left="709" w:hanging="425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34BFA705" w14:textId="77777777" w:rsidR="00280B76" w:rsidRPr="00C95150" w:rsidRDefault="00280B76" w:rsidP="00280B76">
      <w:pPr>
        <w:spacing w:line="260" w:lineRule="atLeast"/>
        <w:ind w:left="709" w:hanging="425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7 Obowiązki Zamawiającego</w:t>
      </w:r>
    </w:p>
    <w:p w14:paraId="377742B5" w14:textId="77777777" w:rsidR="00280B76" w:rsidRPr="00C95150" w:rsidRDefault="00280B76" w:rsidP="00280B76">
      <w:pPr>
        <w:spacing w:line="260" w:lineRule="atLeast"/>
        <w:ind w:left="709" w:hanging="425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Zamawiający zobowiązuje się do: </w:t>
      </w:r>
    </w:p>
    <w:p w14:paraId="7546F610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>1)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poinformowania osób skierowanych do realizacji usługi przez Wykonawcę o uregulowaniach wewnętrznych Zamawiającego niezbędnych do realizacji usługi,</w:t>
      </w:r>
    </w:p>
    <w:p w14:paraId="3E5ABBA0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2)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przekazania lub udostępnienia mienia niezbędnego do realizacji usługi,</w:t>
      </w:r>
    </w:p>
    <w:p w14:paraId="39DCADAF" w14:textId="4419F6A5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3)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informowania Wykonawcy o wszelkich nieprawidłowych działaniach os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>oby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skierowan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do realizacji usługi,</w:t>
      </w:r>
    </w:p>
    <w:p w14:paraId="61FFF421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>4)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dokonania co miesięcznego odbioru zrealizowanych usług oraz zapłaty przysługującego Wykonawcy wynagrodzenia.</w:t>
      </w:r>
    </w:p>
    <w:p w14:paraId="334582DC" w14:textId="77777777" w:rsidR="00280B76" w:rsidRPr="00461C7B" w:rsidRDefault="00280B76" w:rsidP="00280B76">
      <w:pPr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 w:cs="Verdana"/>
          <w:w w:val="90"/>
          <w:kern w:val="2"/>
          <w:sz w:val="16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   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 xml:space="preserve"> </w:t>
      </w:r>
    </w:p>
    <w:p w14:paraId="0CBA08D8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8 Kary umowne</w:t>
      </w:r>
    </w:p>
    <w:p w14:paraId="0F1A15D6" w14:textId="480CEE10" w:rsidR="00744409" w:rsidRPr="00257254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Wykonawca zapłaci </w:t>
      </w:r>
      <w:r w:rsidR="00744409">
        <w:rPr>
          <w:rFonts w:ascii="Verdana" w:hAnsi="Verdana"/>
          <w:w w:val="90"/>
          <w:kern w:val="2"/>
          <w:sz w:val="20"/>
          <w:szCs w:val="20"/>
        </w:rPr>
        <w:t xml:space="preserve">Zamawiającemu </w:t>
      </w:r>
      <w:r w:rsidRPr="00C95150">
        <w:rPr>
          <w:rFonts w:ascii="Verdana" w:hAnsi="Verdana"/>
          <w:w w:val="90"/>
          <w:kern w:val="2"/>
          <w:sz w:val="20"/>
          <w:szCs w:val="20"/>
        </w:rPr>
        <w:t>kary umowne:</w:t>
      </w:r>
      <w:r w:rsidRPr="00257254">
        <w:rPr>
          <w:rFonts w:ascii="Verdana" w:hAnsi="Verdana" w:cs="Verdana"/>
          <w:w w:val="90"/>
          <w:kern w:val="2"/>
          <w:sz w:val="20"/>
          <w:szCs w:val="20"/>
        </w:rPr>
        <w:tab/>
      </w:r>
    </w:p>
    <w:p w14:paraId="65DA7CEB" w14:textId="319FA85E" w:rsidR="00744409" w:rsidRDefault="00744409" w:rsidP="00EE48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>
        <w:rPr>
          <w:rFonts w:ascii="Verdana" w:hAnsi="Verdana" w:cs="Verdana"/>
          <w:w w:val="90"/>
          <w:kern w:val="2"/>
          <w:sz w:val="20"/>
          <w:szCs w:val="20"/>
        </w:rPr>
        <w:t xml:space="preserve">w przypadku niewykonania lub nienależytego wykonania usług, tj. niezgodnie z opisem sposobu, stanowiącym część </w:t>
      </w:r>
      <w:r w:rsidR="00C960BE">
        <w:rPr>
          <w:rFonts w:ascii="Verdana" w:hAnsi="Verdana" w:cs="Verdana"/>
          <w:w w:val="90"/>
          <w:kern w:val="2"/>
          <w:sz w:val="20"/>
          <w:szCs w:val="20"/>
        </w:rPr>
        <w:t>OPZ</w:t>
      </w:r>
      <w:r>
        <w:rPr>
          <w:rFonts w:ascii="Verdana" w:hAnsi="Verdana" w:cs="Verdana"/>
          <w:w w:val="90"/>
          <w:kern w:val="2"/>
          <w:sz w:val="20"/>
          <w:szCs w:val="20"/>
        </w:rPr>
        <w:t xml:space="preserve">, które powtarza się pomimo dwukrotnego upomnienia w formie pisemnej lub elektronicznej, w wysokości 10 % miesięcznej wartości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wynagrodzenia </w:t>
      </w:r>
      <w:r w:rsidRPr="00036EC4">
        <w:rPr>
          <w:rFonts w:ascii="Verdana" w:hAnsi="Verdana" w:cs="Verdana"/>
          <w:w w:val="90"/>
          <w:kern w:val="2"/>
          <w:sz w:val="20"/>
          <w:szCs w:val="20"/>
        </w:rPr>
        <w:t xml:space="preserve">netto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obliczonego proporcjonalnie w stosunku do kwoty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 xml:space="preserve">netto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>wskazanej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 xml:space="preserve"> w § 3 ust. 1</w:t>
      </w:r>
      <w:r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44189680" w14:textId="37FE79DE" w:rsidR="00280B76" w:rsidRPr="00557690" w:rsidRDefault="00280B76" w:rsidP="0055769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EE4812">
        <w:rPr>
          <w:rFonts w:ascii="Verdana" w:hAnsi="Verdana" w:cs="Verdana"/>
          <w:w w:val="90"/>
          <w:kern w:val="2"/>
          <w:sz w:val="20"/>
          <w:szCs w:val="20"/>
        </w:rPr>
        <w:t>w przypadku rozwiązania</w:t>
      </w:r>
      <w:r w:rsidR="001F523F">
        <w:rPr>
          <w:rFonts w:ascii="Verdana" w:hAnsi="Verdana" w:cs="Verdana"/>
          <w:w w:val="90"/>
          <w:kern w:val="2"/>
          <w:sz w:val="20"/>
          <w:szCs w:val="20"/>
        </w:rPr>
        <w:t xml:space="preserve"> lub odstąpienia od</w:t>
      </w:r>
      <w:r w:rsidRPr="00EE4812">
        <w:rPr>
          <w:rFonts w:ascii="Verdana" w:hAnsi="Verdana" w:cs="Verdana"/>
          <w:w w:val="90"/>
          <w:kern w:val="2"/>
          <w:sz w:val="20"/>
          <w:szCs w:val="20"/>
        </w:rPr>
        <w:t xml:space="preserve"> umowy z winy Wykonawcy w wysokości 10% przewidywanej wartości netto </w:t>
      </w:r>
      <w:r w:rsidR="00B91ED0">
        <w:rPr>
          <w:rFonts w:ascii="Verdana" w:hAnsi="Verdana" w:cs="Verdana"/>
          <w:w w:val="90"/>
          <w:kern w:val="2"/>
          <w:sz w:val="20"/>
          <w:szCs w:val="20"/>
        </w:rPr>
        <w:t>nie wykonanej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 części umowy - obliczonego proporcjonalnie w stosunku do kwoty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 xml:space="preserve">netto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>wskazanej w § 3 ust. 1</w:t>
      </w:r>
      <w:r w:rsidR="00B91ED0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339C82F3" w14:textId="50336835" w:rsidR="00395FDC" w:rsidRDefault="00280B76" w:rsidP="00EE48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za niedokonanie zmiany osoby </w:t>
      </w:r>
      <w:r w:rsidRPr="00257254">
        <w:rPr>
          <w:rFonts w:ascii="Verdana" w:hAnsi="Verdana" w:cs="Verdana"/>
          <w:w w:val="90"/>
          <w:kern w:val="2"/>
          <w:sz w:val="20"/>
          <w:szCs w:val="20"/>
        </w:rPr>
        <w:t>skierowanej do realizacji usługi w przypadku i terminie, o którym mowa w § 3 ust. 3 w wysokości 200 zł, za każdy rozpoczęty dzień zwłoki</w:t>
      </w:r>
      <w:r w:rsidR="00395FDC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08424584" w14:textId="3E3CD666" w:rsidR="00395FDC" w:rsidRDefault="00395FDC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Zamawiający zapłaci Wykonawcy karę umowną z tytułu odstąpienia od umowy z winy Zamawiającego – w wysokości 10% wynagrodzenia netto umowy, o które</w:t>
      </w:r>
      <w:r w:rsidR="00067D50">
        <w:rPr>
          <w:rFonts w:ascii="Verdana" w:hAnsi="Verdana"/>
          <w:w w:val="90"/>
          <w:kern w:val="2"/>
          <w:sz w:val="20"/>
          <w:szCs w:val="20"/>
        </w:rPr>
        <w:t xml:space="preserve">j mowa  w § 3 ust. 1  </w:t>
      </w:r>
      <w:r>
        <w:rPr>
          <w:rFonts w:ascii="Verdana" w:hAnsi="Verdana"/>
          <w:w w:val="90"/>
          <w:kern w:val="2"/>
          <w:sz w:val="20"/>
          <w:szCs w:val="20"/>
        </w:rPr>
        <w:t>umowy.</w:t>
      </w:r>
    </w:p>
    <w:p w14:paraId="4034BB0D" w14:textId="2EBAE0E7" w:rsidR="00280B76" w:rsidRPr="00257254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EE4812">
        <w:rPr>
          <w:rFonts w:ascii="Verdana" w:hAnsi="Verdana"/>
          <w:w w:val="90"/>
          <w:kern w:val="2"/>
          <w:sz w:val="20"/>
          <w:szCs w:val="20"/>
        </w:rPr>
        <w:t>Zamawiający zastrzega możliwość potrącenia naliczonych kar z przysługującego Wykonawcy wynagrodzenia,</w:t>
      </w:r>
      <w:r w:rsidR="00257254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257254">
        <w:rPr>
          <w:rFonts w:ascii="Verdana" w:hAnsi="Verdana"/>
          <w:w w:val="90"/>
          <w:kern w:val="2"/>
          <w:sz w:val="20"/>
          <w:szCs w:val="20"/>
        </w:rPr>
        <w:t>na co Wykonawca wyraża zgodę.</w:t>
      </w:r>
    </w:p>
    <w:p w14:paraId="41F8C228" w14:textId="1457B3FD" w:rsidR="00BA7826" w:rsidRPr="003C6DD0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3C6DD0">
        <w:rPr>
          <w:rFonts w:ascii="Verdana" w:hAnsi="Verdana"/>
          <w:w w:val="90"/>
          <w:kern w:val="2"/>
          <w:sz w:val="20"/>
          <w:szCs w:val="20"/>
        </w:rPr>
        <w:t>Zamawiający zastrzega sobie prawo do odszkodowania przenoszącego wysokość kar umownych do wysokości rzeczywiście poniesionej szkody i utraconych korzyści.</w:t>
      </w:r>
    </w:p>
    <w:p w14:paraId="7F3D499A" w14:textId="013ABCEC" w:rsidR="00BA7826" w:rsidRPr="00257254" w:rsidRDefault="00BA782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EE4812">
        <w:rPr>
          <w:rFonts w:ascii="Verdana" w:hAnsi="Verdana"/>
          <w:w w:val="90"/>
          <w:kern w:val="2"/>
          <w:sz w:val="20"/>
          <w:szCs w:val="20"/>
        </w:rPr>
        <w:t xml:space="preserve">Łączna maksymalna wysokość kar umownych, których może dochodzić każda ze stron nie przekroczy 20 % wysokości wynagrodzenia umownego netto, o którym mowa w § 3 ust. 1 </w:t>
      </w:r>
      <w:r w:rsidR="00C42F8F" w:rsidRPr="00257254">
        <w:rPr>
          <w:rFonts w:ascii="Verdana" w:hAnsi="Verdana"/>
          <w:w w:val="90"/>
          <w:kern w:val="2"/>
          <w:sz w:val="20"/>
          <w:szCs w:val="20"/>
        </w:rPr>
        <w:t>umowy</w:t>
      </w:r>
      <w:r w:rsidRPr="00EE4812">
        <w:rPr>
          <w:rFonts w:ascii="Verdana" w:hAnsi="Verdana"/>
          <w:w w:val="90"/>
          <w:kern w:val="2"/>
          <w:sz w:val="20"/>
          <w:szCs w:val="20"/>
        </w:rPr>
        <w:t>.</w:t>
      </w:r>
    </w:p>
    <w:p w14:paraId="27124CB7" w14:textId="77777777" w:rsidR="00EE4812" w:rsidRPr="006A4BA0" w:rsidRDefault="00EE4812" w:rsidP="00280B76">
      <w:pPr>
        <w:keepNext/>
        <w:spacing w:line="260" w:lineRule="atLeast"/>
        <w:jc w:val="both"/>
        <w:outlineLvl w:val="2"/>
        <w:rPr>
          <w:rFonts w:ascii="Verdana" w:hAnsi="Verdana" w:cs="TimesNewRomanPSMT"/>
          <w:iCs/>
          <w:w w:val="90"/>
          <w:kern w:val="2"/>
          <w:sz w:val="16"/>
          <w:szCs w:val="20"/>
        </w:rPr>
      </w:pPr>
    </w:p>
    <w:p w14:paraId="6C7CF754" w14:textId="77777777" w:rsidR="00280B76" w:rsidRPr="00C95150" w:rsidRDefault="00280B76" w:rsidP="00280B76">
      <w:pPr>
        <w:suppressAutoHyphens/>
        <w:spacing w:line="260" w:lineRule="atLeast"/>
        <w:ind w:left="357" w:hanging="357"/>
        <w:jc w:val="center"/>
        <w:rPr>
          <w:rFonts w:ascii="Verdana" w:hAnsi="Verdana"/>
          <w:b/>
          <w:w w:val="90"/>
          <w:kern w:val="2"/>
          <w:sz w:val="20"/>
          <w:szCs w:val="20"/>
          <w:lang w:eastAsia="ar-SA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  <w:lang w:eastAsia="ar-SA"/>
        </w:rPr>
        <w:t>§ 9 Odstąpienie od umowy</w:t>
      </w:r>
    </w:p>
    <w:p w14:paraId="112947AE" w14:textId="2F60ED07" w:rsidR="00280B76" w:rsidRPr="00C95150" w:rsidRDefault="00280B76" w:rsidP="00280B76">
      <w:pPr>
        <w:suppressAutoHyphens/>
        <w:spacing w:line="260" w:lineRule="atLeast"/>
        <w:ind w:left="360" w:hanging="360"/>
        <w:rPr>
          <w:rFonts w:ascii="Verdana" w:hAnsi="Verdana"/>
          <w:w w:val="90"/>
          <w:kern w:val="2"/>
          <w:sz w:val="20"/>
          <w:szCs w:val="20"/>
          <w:lang w:eastAsia="ar-SA"/>
        </w:rPr>
      </w:pPr>
      <w:r w:rsidRPr="00C95150">
        <w:rPr>
          <w:rFonts w:ascii="Verdana" w:hAnsi="Verdana"/>
          <w:w w:val="90"/>
          <w:kern w:val="2"/>
          <w:sz w:val="20"/>
          <w:szCs w:val="20"/>
          <w:lang w:eastAsia="ar-SA"/>
        </w:rPr>
        <w:t>1.</w:t>
      </w:r>
      <w:r w:rsidRPr="00C95150">
        <w:rPr>
          <w:rFonts w:ascii="Verdana" w:hAnsi="Verdana"/>
          <w:w w:val="90"/>
          <w:kern w:val="2"/>
          <w:sz w:val="20"/>
          <w:szCs w:val="20"/>
          <w:lang w:eastAsia="ar-SA"/>
        </w:rPr>
        <w:tab/>
        <w:t>Zamawiającemu przysługuje prawo do odstąpienia od części lub całości umowy jeżeli:</w:t>
      </w:r>
    </w:p>
    <w:p w14:paraId="77AFA2EB" w14:textId="7A8D1C46" w:rsidR="00280B76" w:rsidRPr="00C95150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Wykonawca </w:t>
      </w:r>
      <w:r w:rsidR="00257254">
        <w:rPr>
          <w:rFonts w:ascii="Verdana" w:hAnsi="Verdana"/>
          <w:w w:val="90"/>
          <w:kern w:val="2"/>
          <w:sz w:val="20"/>
          <w:szCs w:val="20"/>
        </w:rPr>
        <w:t xml:space="preserve">ze swej winy </w:t>
      </w:r>
      <w:r w:rsidRPr="00C95150">
        <w:rPr>
          <w:rFonts w:ascii="Verdana" w:hAnsi="Verdana"/>
          <w:w w:val="90"/>
          <w:kern w:val="2"/>
          <w:sz w:val="20"/>
          <w:szCs w:val="20"/>
        </w:rPr>
        <w:t>przerwał realizację przedmiotu umowy i przerwa ta trwa dłużej niż 10 dni,</w:t>
      </w:r>
    </w:p>
    <w:p w14:paraId="210CA2AD" w14:textId="30AD7397" w:rsidR="00280B76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zaistnienia nowych, nieznanych dla Zamawiającego w dniu podpisania przedmiotowej umowy okoliczności, które uniemożliwiają stronom wykonanie umowy</w:t>
      </w:r>
      <w:r w:rsidR="00257254">
        <w:rPr>
          <w:rFonts w:ascii="Verdana" w:hAnsi="Verdana"/>
          <w:w w:val="90"/>
          <w:kern w:val="2"/>
          <w:sz w:val="20"/>
          <w:szCs w:val="20"/>
        </w:rPr>
        <w:t>,</w:t>
      </w:r>
    </w:p>
    <w:p w14:paraId="4006151E" w14:textId="77777777" w:rsidR="00B92048" w:rsidRPr="00B92048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lastRenderedPageBreak/>
        <w:t xml:space="preserve">Wykonawca wykonuje usługi w sposób niezgodny ze wskazaniami Zamawiającego lub niniejszą umową </w:t>
      </w:r>
      <w:r w:rsidRPr="00C95150">
        <w:rPr>
          <w:rFonts w:ascii="Verdana" w:hAnsi="Verdana" w:cs="TTE1771BD8t00"/>
          <w:w w:val="90"/>
          <w:kern w:val="2"/>
          <w:sz w:val="20"/>
          <w:szCs w:val="20"/>
        </w:rPr>
        <w:t xml:space="preserve">i mimo uprzedniego pisemnego wezwania go przez Zamawiającego do zaprzestania naruszenia, w terminie </w:t>
      </w:r>
      <w:r w:rsidR="00591B72">
        <w:rPr>
          <w:rFonts w:ascii="Verdana" w:hAnsi="Verdana" w:cs="TTE1771BD8t00"/>
          <w:w w:val="90"/>
          <w:kern w:val="2"/>
          <w:sz w:val="20"/>
          <w:szCs w:val="20"/>
        </w:rPr>
        <w:t>7</w:t>
      </w:r>
      <w:r w:rsidR="00591B72" w:rsidRPr="00C95150">
        <w:rPr>
          <w:rFonts w:ascii="Verdana" w:hAnsi="Verdana" w:cs="TTE1771BD8t00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 w:cs="TTE1771BD8t00"/>
          <w:w w:val="90"/>
          <w:kern w:val="2"/>
          <w:sz w:val="20"/>
          <w:szCs w:val="20"/>
        </w:rPr>
        <w:t>dni od dnia otrzymania wezwania, nie zastosuje się do wezwania</w:t>
      </w:r>
    </w:p>
    <w:p w14:paraId="5B63316C" w14:textId="4143861C" w:rsidR="00280B76" w:rsidRPr="00C95150" w:rsidRDefault="00B92048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 w:cs="TTE1771BD8t00"/>
          <w:w w:val="90"/>
          <w:kern w:val="2"/>
          <w:sz w:val="20"/>
          <w:szCs w:val="20"/>
        </w:rPr>
        <w:t>na zasadach określonych w Kodeksie cywilnym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076BE5F6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 Skutki wykonania prawa do odstąpienia od umowy w przypadkach o których mowa w ust. 1 odnoszą się jedynie do tych usług przewidzianych do wykonania na podstawie niniejszej umowy, które nie zostały wykonane przed skorzystaniem przez Zamawiającego z prawa do odstąpienia od umowy.</w:t>
      </w:r>
    </w:p>
    <w:p w14:paraId="5161CD28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 w:cs="TimesNewRomanPSMT"/>
          <w:iCs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3. Zamawiający może skorzystać z prawa do odstąpienia od umowy w terminie 90 dni od powzięcia wiadomości o zdarzeniach i okolicznościach wymienionych w ust. 1.</w:t>
      </w:r>
    </w:p>
    <w:p w14:paraId="609127C4" w14:textId="77777777" w:rsidR="00A85B1A" w:rsidRPr="006A4BA0" w:rsidRDefault="00A85B1A" w:rsidP="00280B76">
      <w:pPr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4B62ACF5" w14:textId="77777777" w:rsidR="00280B76" w:rsidRPr="00C95150" w:rsidRDefault="00280B76" w:rsidP="00280B76">
      <w:pPr>
        <w:spacing w:line="260" w:lineRule="atLeast"/>
        <w:ind w:left="360" w:hanging="360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10 Zmiany postanowień umowy</w:t>
      </w:r>
    </w:p>
    <w:p w14:paraId="23921370" w14:textId="29836C5C" w:rsidR="0023201B" w:rsidRPr="00AC639D" w:rsidRDefault="0023201B" w:rsidP="0023201B">
      <w:pPr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1. </w:t>
      </w:r>
      <w:r w:rsidRPr="003477FB">
        <w:rPr>
          <w:rFonts w:ascii="Verdana" w:hAnsi="Verdana"/>
          <w:w w:val="90"/>
          <w:sz w:val="20"/>
          <w:szCs w:val="20"/>
        </w:rPr>
        <w:t>Zamawiający dopuszcza możliwość zmiany postanowień zawartej umowy w stosunku do treści oferty, na podstawie której dokonano wyboru Wy</w:t>
      </w:r>
      <w:r>
        <w:rPr>
          <w:rFonts w:ascii="Verdana" w:hAnsi="Verdana"/>
          <w:w w:val="90"/>
          <w:sz w:val="20"/>
          <w:szCs w:val="20"/>
        </w:rPr>
        <w:t>konawcy w</w:t>
      </w:r>
      <w:r w:rsidRPr="00AC639D">
        <w:rPr>
          <w:rFonts w:ascii="Verdana" w:hAnsi="Verdana"/>
          <w:w w:val="90"/>
          <w:sz w:val="20"/>
          <w:szCs w:val="20"/>
        </w:rPr>
        <w:t xml:space="preserve"> zakresie wynagrodzenia określonego w </w:t>
      </w:r>
      <w:r w:rsidRPr="00AC639D">
        <w:rPr>
          <w:rFonts w:ascii="Verdana" w:hAnsi="Verdana" w:cs="Tahoma"/>
          <w:w w:val="90"/>
          <w:sz w:val="20"/>
          <w:szCs w:val="20"/>
        </w:rPr>
        <w:t>§</w:t>
      </w:r>
      <w:r w:rsidRPr="00AC639D">
        <w:rPr>
          <w:rFonts w:ascii="Verdana" w:hAnsi="Verdana"/>
          <w:w w:val="90"/>
          <w:sz w:val="20"/>
          <w:szCs w:val="20"/>
        </w:rPr>
        <w:t xml:space="preserve"> </w:t>
      </w:r>
      <w:r>
        <w:rPr>
          <w:rFonts w:ascii="Verdana" w:hAnsi="Verdana"/>
          <w:w w:val="90"/>
          <w:sz w:val="20"/>
          <w:szCs w:val="20"/>
        </w:rPr>
        <w:t>3</w:t>
      </w:r>
      <w:r w:rsidRPr="00AC639D">
        <w:rPr>
          <w:rFonts w:ascii="Verdana" w:hAnsi="Verdana"/>
          <w:w w:val="90"/>
          <w:sz w:val="20"/>
          <w:szCs w:val="20"/>
        </w:rPr>
        <w:t xml:space="preserve"> ust. 1:</w:t>
      </w:r>
    </w:p>
    <w:p w14:paraId="360080C3" w14:textId="77777777" w:rsidR="0023201B" w:rsidRDefault="0023201B" w:rsidP="0023201B">
      <w:pPr>
        <w:spacing w:line="260" w:lineRule="atLeast"/>
        <w:ind w:left="567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a) w przypadku urzędowej zmiany stawki podatku VAT w trakcie obowiązywania umowy, wynikającej ze zmiany ustawy o podatku od towarów </w:t>
      </w:r>
      <w:r>
        <w:rPr>
          <w:rFonts w:ascii="Verdana" w:hAnsi="Verdana"/>
          <w:w w:val="90"/>
          <w:sz w:val="20"/>
          <w:szCs w:val="20"/>
        </w:rPr>
        <w:t>i usług;</w:t>
      </w:r>
    </w:p>
    <w:p w14:paraId="4C5880D8" w14:textId="4F1344C8" w:rsidR="0023201B" w:rsidRDefault="0023201B" w:rsidP="0023201B">
      <w:pPr>
        <w:spacing w:line="260" w:lineRule="atLeast"/>
        <w:ind w:left="567" w:hanging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b)</w:t>
      </w:r>
      <w:r w:rsidR="00B92048">
        <w:rPr>
          <w:rFonts w:ascii="Verdana" w:hAnsi="Verdana"/>
          <w:w w:val="90"/>
          <w:sz w:val="20"/>
          <w:szCs w:val="20"/>
        </w:rPr>
        <w:t xml:space="preserve"> </w:t>
      </w:r>
      <w:r>
        <w:rPr>
          <w:rFonts w:ascii="Verdana" w:hAnsi="Verdana"/>
          <w:w w:val="90"/>
          <w:sz w:val="20"/>
          <w:szCs w:val="20"/>
        </w:rPr>
        <w:t xml:space="preserve">w przypadku </w:t>
      </w:r>
      <w:r w:rsidRPr="00C95150">
        <w:rPr>
          <w:rFonts w:ascii="Verdana" w:hAnsi="Verdana"/>
          <w:w w:val="90"/>
          <w:kern w:val="2"/>
          <w:sz w:val="20"/>
          <w:szCs w:val="20"/>
        </w:rPr>
        <w:t>zmniejszenia lub zwiększenia zakresu realizacji usługi</w:t>
      </w:r>
      <w:r w:rsidR="00C960BE">
        <w:rPr>
          <w:rFonts w:ascii="Verdana" w:hAnsi="Verdana"/>
          <w:w w:val="90"/>
          <w:kern w:val="2"/>
          <w:sz w:val="20"/>
          <w:szCs w:val="20"/>
        </w:rPr>
        <w:t xml:space="preserve">, </w:t>
      </w:r>
      <w:r w:rsidRPr="00C95150">
        <w:rPr>
          <w:rFonts w:ascii="Verdana" w:hAnsi="Verdana"/>
          <w:w w:val="90"/>
          <w:kern w:val="2"/>
          <w:sz w:val="20"/>
          <w:szCs w:val="20"/>
        </w:rPr>
        <w:t>w zależności od potrzeb, w szczególności zmiany ilości osób skierowanych do realizacji usługi</w:t>
      </w:r>
      <w:r w:rsidR="00B92048">
        <w:rPr>
          <w:rFonts w:ascii="Verdana" w:hAnsi="Verdana"/>
          <w:w w:val="90"/>
          <w:kern w:val="2"/>
          <w:sz w:val="20"/>
          <w:szCs w:val="20"/>
        </w:rPr>
        <w:t>, na żądanie Zamawiającego</w:t>
      </w:r>
      <w:r w:rsidR="00AF42E6">
        <w:rPr>
          <w:rFonts w:ascii="Verdana" w:hAnsi="Verdana"/>
          <w:w w:val="90"/>
          <w:kern w:val="2"/>
          <w:sz w:val="20"/>
          <w:szCs w:val="20"/>
        </w:rPr>
        <w:t>;</w:t>
      </w:r>
    </w:p>
    <w:p w14:paraId="7A53CDA9" w14:textId="58408DDF" w:rsidR="0023201B" w:rsidRPr="00C4563F" w:rsidRDefault="0023201B" w:rsidP="0023201B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Zmiana</w:t>
      </w:r>
      <w:r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>w zakresie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4563F">
        <w:rPr>
          <w:rFonts w:ascii="Verdana" w:hAnsi="Verdana"/>
          <w:w w:val="90"/>
          <w:kern w:val="2"/>
          <w:sz w:val="20"/>
          <w:szCs w:val="20"/>
        </w:rPr>
        <w:t>wynagrodzeni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a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 xml:space="preserve">, o której mowa 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 xml:space="preserve">w ust. 1 lit. b powyżej, nastąpi </w:t>
      </w:r>
      <w:r w:rsidRPr="00C4563F">
        <w:rPr>
          <w:rFonts w:ascii="Verdana" w:hAnsi="Verdana"/>
          <w:w w:val="90"/>
          <w:kern w:val="2"/>
          <w:sz w:val="20"/>
          <w:szCs w:val="20"/>
        </w:rPr>
        <w:t xml:space="preserve"> proporcjonalnie do zakresu 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realizowanej usługi,</w:t>
      </w:r>
      <w:r w:rsidR="00AF42E6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>oraz zostanie ustalona wg stawki za jedną dniówkę określoną w ofercie Wykonawcy</w:t>
      </w:r>
      <w:r w:rsidR="00B75DEE" w:rsidRPr="00C4563F">
        <w:rPr>
          <w:rFonts w:ascii="Verdana" w:hAnsi="Verdana"/>
          <w:w w:val="90"/>
          <w:kern w:val="2"/>
          <w:sz w:val="20"/>
          <w:szCs w:val="20"/>
        </w:rPr>
        <w:t xml:space="preserve">, 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maksymalnie do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AB0F66">
        <w:rPr>
          <w:rFonts w:ascii="Verdana" w:hAnsi="Verdana"/>
          <w:w w:val="90"/>
          <w:kern w:val="2"/>
          <w:sz w:val="20"/>
          <w:szCs w:val="20"/>
        </w:rPr>
        <w:t>5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>0 % wartości wynagrodzenia</w:t>
      </w:r>
      <w:r w:rsidR="00B75DEE" w:rsidRPr="00C4563F">
        <w:rPr>
          <w:rFonts w:ascii="Verdana" w:hAnsi="Verdana"/>
          <w:w w:val="90"/>
          <w:kern w:val="2"/>
          <w:sz w:val="20"/>
          <w:szCs w:val="20"/>
        </w:rPr>
        <w:t>,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 xml:space="preserve"> o którym mowa 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>w § 3 ust. 1</w:t>
      </w:r>
      <w:ins w:id="0" w:author="Wróblewski Marcin" w:date="2025-06-01T21:15:00Z">
        <w:r w:rsidR="00117F09">
          <w:rPr>
            <w:rFonts w:ascii="Verdana" w:hAnsi="Verdana"/>
            <w:w w:val="90"/>
            <w:kern w:val="2"/>
            <w:sz w:val="20"/>
            <w:szCs w:val="20"/>
          </w:rPr>
          <w:t xml:space="preserve"> wg. stanu na dzień zawarcia umowy</w:t>
        </w:r>
      </w:ins>
      <w:r w:rsidR="00A85B1A" w:rsidRPr="00C4563F">
        <w:rPr>
          <w:rFonts w:ascii="Verdana" w:hAnsi="Verdana"/>
          <w:w w:val="90"/>
          <w:kern w:val="2"/>
          <w:sz w:val="20"/>
          <w:szCs w:val="20"/>
        </w:rPr>
        <w:t>.</w:t>
      </w:r>
      <w:r w:rsidR="00AF42E6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7C05BB83" w14:textId="6BADA562" w:rsidR="00AF42E6" w:rsidRPr="00C4563F" w:rsidRDefault="00503C3E" w:rsidP="00934CBF">
      <w:pPr>
        <w:spacing w:line="260" w:lineRule="atLeast"/>
        <w:ind w:left="284" w:hanging="284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4563F">
        <w:rPr>
          <w:rFonts w:ascii="Verdana" w:hAnsi="Verdana"/>
          <w:w w:val="90"/>
          <w:kern w:val="2"/>
          <w:sz w:val="20"/>
          <w:szCs w:val="20"/>
        </w:rPr>
        <w:t>3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>. Strony przewidują możliwość dokonania zmiany os</w:t>
      </w:r>
      <w:r w:rsidR="00BB3878">
        <w:rPr>
          <w:rFonts w:ascii="Verdana" w:hAnsi="Verdana"/>
          <w:w w:val="90"/>
          <w:kern w:val="2"/>
          <w:sz w:val="20"/>
          <w:szCs w:val="20"/>
        </w:rPr>
        <w:t>o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>b</w:t>
      </w:r>
      <w:r w:rsidR="00BB3878">
        <w:rPr>
          <w:rFonts w:ascii="Verdana" w:hAnsi="Verdana"/>
          <w:w w:val="90"/>
          <w:kern w:val="2"/>
          <w:sz w:val="20"/>
          <w:szCs w:val="20"/>
        </w:rPr>
        <w:t>y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 xml:space="preserve"> skierowan</w:t>
      </w:r>
      <w:r w:rsidR="00BB3878">
        <w:rPr>
          <w:rFonts w:ascii="Verdana" w:hAnsi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 xml:space="preserve"> do realizacji usług.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Zmiana 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oso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b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y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, o któr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mowa w zdaniu poprzednim w trakcie realizacji przedmiotu niniejszej umowy wymaga pisemnego zaakceptowania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przez Zamawiającego. Zamawiający zaakceptuje taką zmianę wył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 xml:space="preserve">ącznie wtedy, gdy kwalifikacje 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i doświadczenie wskazan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ej osoby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będą takie same lub wyższe od kwalifikacji i doświadczenia </w:t>
      </w:r>
      <w:r w:rsidR="00C960BE" w:rsidRPr="00C4563F">
        <w:rPr>
          <w:rFonts w:ascii="Verdana" w:hAnsi="Verdana" w:cs="Verdana"/>
          <w:w w:val="90"/>
          <w:kern w:val="2"/>
          <w:sz w:val="20"/>
          <w:szCs w:val="20"/>
        </w:rPr>
        <w:t>os</w:t>
      </w:r>
      <w:r w:rsidR="00C960BE">
        <w:rPr>
          <w:rFonts w:ascii="Verdana" w:hAnsi="Verdana" w:cs="Verdana"/>
          <w:w w:val="90"/>
          <w:kern w:val="2"/>
          <w:sz w:val="20"/>
          <w:szCs w:val="20"/>
        </w:rPr>
        <w:t xml:space="preserve">oby 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wymagan</w:t>
      </w:r>
      <w:r w:rsidR="00C960BE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>w Opisie Przedmiotu Zamówienia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. Zaakceptowana przez Zamawiającego zmiana os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oby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, o któr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mowa powyżej nie wymaga aneksu do niniejszej umowy.</w:t>
      </w:r>
    </w:p>
    <w:p w14:paraId="118889B4" w14:textId="77777777" w:rsidR="00312FA0" w:rsidRDefault="00503C3E" w:rsidP="00312FA0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 w:cs="Verdana"/>
          <w:w w:val="90"/>
          <w:kern w:val="2"/>
          <w:sz w:val="20"/>
          <w:szCs w:val="20"/>
        </w:rPr>
        <w:t>4</w:t>
      </w:r>
      <w:r w:rsidR="00AF42E6">
        <w:rPr>
          <w:rFonts w:ascii="Verdana" w:hAnsi="Verdana" w:cs="Verdana"/>
          <w:w w:val="90"/>
          <w:kern w:val="2"/>
          <w:sz w:val="20"/>
          <w:szCs w:val="20"/>
        </w:rPr>
        <w:t xml:space="preserve">. </w:t>
      </w:r>
      <w:r w:rsidR="0023201B" w:rsidRPr="005D32D5">
        <w:rPr>
          <w:rFonts w:ascii="Verdana" w:hAnsi="Verdana"/>
          <w:w w:val="90"/>
          <w:sz w:val="20"/>
          <w:szCs w:val="20"/>
        </w:rPr>
        <w:t>O zmianach teleadresowych i innych zmianach nie istotnych dla wykonania przedmiotu umowy w terminie i koszcie - Wykonawca powiadomi pisemnie Zamawiającego. Takie zmiany nie wymagają sporządzenia Aneksu do Umowy.</w:t>
      </w:r>
    </w:p>
    <w:p w14:paraId="3F90C064" w14:textId="77777777" w:rsidR="00557690" w:rsidRPr="00C854B8" w:rsidRDefault="00557690" w:rsidP="00280B76">
      <w:pPr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w w:val="90"/>
          <w:kern w:val="2"/>
          <w:sz w:val="16"/>
          <w:szCs w:val="20"/>
        </w:rPr>
      </w:pPr>
    </w:p>
    <w:p w14:paraId="7854E7A5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jc w:val="center"/>
        <w:rPr>
          <w:rFonts w:ascii="Verdana" w:hAnsi="Verdana" w:cs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b/>
          <w:w w:val="90"/>
          <w:kern w:val="2"/>
          <w:sz w:val="20"/>
          <w:szCs w:val="20"/>
        </w:rPr>
        <w:t>§ 11 Ubezpieczenie od odpowiedzialności cywilnej</w:t>
      </w:r>
    </w:p>
    <w:p w14:paraId="6C47A3B8" w14:textId="77777777" w:rsidR="00280B76" w:rsidRPr="00C95150" w:rsidRDefault="00280B76" w:rsidP="00280B76">
      <w:pPr>
        <w:numPr>
          <w:ilvl w:val="0"/>
          <w:numId w:val="2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Wykonawca zobowiązany jest do posiadania oraz utrzymywania ważności przez cały okres obowiązywania niniejszej umowy, ubezpieczenia od odpowiedzialności cywilnej z tytułu prowadzonej działalności gospodarczej, na minimalną sumą gwarancyjną w wysokości 100 000,00zł.</w:t>
      </w:r>
    </w:p>
    <w:p w14:paraId="1360B093" w14:textId="77777777" w:rsidR="00280B76" w:rsidRPr="00C95150" w:rsidRDefault="00280B76" w:rsidP="00280B76">
      <w:pPr>
        <w:numPr>
          <w:ilvl w:val="0"/>
          <w:numId w:val="2"/>
        </w:numPr>
        <w:tabs>
          <w:tab w:val="num" w:pos="284"/>
        </w:tabs>
        <w:autoSpaceDE w:val="0"/>
        <w:autoSpaceDN w:val="0"/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Dowód zawarcia umowy ubezpieczenia, o której mowa w ust. 1 wraz z dowodem opłacenia składek stanowi załącznik do niniejszej umowy.</w:t>
      </w:r>
    </w:p>
    <w:p w14:paraId="7F62AC13" w14:textId="77777777" w:rsidR="00280B76" w:rsidRPr="00C95150" w:rsidRDefault="00280B76" w:rsidP="00280B76">
      <w:pPr>
        <w:tabs>
          <w:tab w:val="num" w:pos="284"/>
        </w:tabs>
        <w:autoSpaceDE w:val="0"/>
        <w:autoSpaceDN w:val="0"/>
        <w:adjustRightInd w:val="0"/>
        <w:spacing w:line="260" w:lineRule="atLeast"/>
        <w:ind w:left="284" w:hanging="284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3.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W przypadku gdy wysokość otrzymanego odszkodowania nie pokrywa wysokości powstałej szkody, Zamawiający może domagać się od Wykonawcy odszkodowania na zasadach ogólnych.</w:t>
      </w:r>
    </w:p>
    <w:p w14:paraId="07704958" w14:textId="77777777" w:rsidR="00280B76" w:rsidRPr="006A4BA0" w:rsidRDefault="00280B76" w:rsidP="00280B76">
      <w:p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16"/>
          <w:szCs w:val="20"/>
        </w:rPr>
      </w:pPr>
    </w:p>
    <w:p w14:paraId="79BA72EE" w14:textId="77777777" w:rsidR="00AD6F3F" w:rsidRDefault="00280B76" w:rsidP="00AD6F3F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AD6F3F">
        <w:rPr>
          <w:rFonts w:ascii="Verdana" w:hAnsi="Verdana"/>
          <w:b/>
          <w:w w:val="90"/>
          <w:kern w:val="2"/>
          <w:sz w:val="20"/>
          <w:szCs w:val="20"/>
        </w:rPr>
        <w:t xml:space="preserve">§ 12 </w:t>
      </w:r>
      <w:r w:rsidR="00AD6F3F" w:rsidRPr="00AD6F3F">
        <w:rPr>
          <w:rFonts w:ascii="Verdana" w:hAnsi="Verdana"/>
          <w:b/>
          <w:w w:val="90"/>
          <w:sz w:val="20"/>
          <w:szCs w:val="20"/>
        </w:rPr>
        <w:t>Postanowienia</w:t>
      </w:r>
      <w:r w:rsidR="00AD6F3F">
        <w:rPr>
          <w:rFonts w:ascii="Verdana" w:hAnsi="Verdana"/>
          <w:b/>
          <w:w w:val="90"/>
          <w:sz w:val="20"/>
          <w:szCs w:val="20"/>
        </w:rPr>
        <w:t xml:space="preserve"> dotyczące ochrony danych osobowych</w:t>
      </w:r>
    </w:p>
    <w:p w14:paraId="2BF93286" w14:textId="483708E3" w:rsidR="00461C7B" w:rsidRPr="00461C7B" w:rsidRDefault="00461C7B" w:rsidP="004444D5">
      <w:pPr>
        <w:pStyle w:val="Akapitzlist"/>
        <w:numPr>
          <w:ilvl w:val="0"/>
          <w:numId w:val="21"/>
        </w:num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 xml:space="preserve">W związku z zawarciem i wykonywaniem niniejszej umowy każda ze Stron będzie samodzielnie </w:t>
      </w:r>
      <w:r w:rsidRPr="00461C7B">
        <w:rPr>
          <w:rFonts w:ascii="Verdana" w:hAnsi="Verdana"/>
          <w:w w:val="90"/>
          <w:sz w:val="20"/>
          <w:szCs w:val="20"/>
        </w:rPr>
        <w:br/>
        <w:t xml:space="preserve">i niezależnie od drugiej strony odpowiadać za przetwarzanie danych osobowych zgodnie </w:t>
      </w:r>
      <w:r w:rsidRPr="00461C7B">
        <w:rPr>
          <w:rFonts w:ascii="Verdana" w:hAnsi="Verdana"/>
          <w:w w:val="90"/>
          <w:sz w:val="20"/>
          <w:szCs w:val="20"/>
        </w:rPr>
        <w:br/>
        <w:t xml:space="preserve">z przepisami Rozporządzenia Parlamentu Europejskiego i Rady (UE) 2016/679 z dnia 27 kwietnia 2016 r. w sprawie ochrony osób fizycznych w związku z przetwarzaniem danych osobowych </w:t>
      </w:r>
      <w:r>
        <w:rPr>
          <w:rFonts w:ascii="Verdana" w:hAnsi="Verdana"/>
          <w:w w:val="90"/>
          <w:sz w:val="20"/>
          <w:szCs w:val="20"/>
        </w:rPr>
        <w:br/>
      </w:r>
      <w:r w:rsidRPr="00461C7B">
        <w:rPr>
          <w:rFonts w:ascii="Verdana" w:hAnsi="Verdana"/>
          <w:w w:val="90"/>
          <w:sz w:val="20"/>
          <w:szCs w:val="20"/>
        </w:rPr>
        <w:t xml:space="preserve">i w sprawie swobodnego przepływu takich danych oraz uchylenia dyrektywy 95/46/WE (dalej „RODO”). </w:t>
      </w:r>
    </w:p>
    <w:p w14:paraId="1213FCA6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lastRenderedPageBreak/>
        <w:t>2.</w:t>
      </w:r>
      <w:r w:rsidRPr="00461C7B">
        <w:rPr>
          <w:rFonts w:ascii="Verdana" w:hAnsi="Verdana"/>
          <w:w w:val="90"/>
          <w:sz w:val="20"/>
          <w:szCs w:val="20"/>
        </w:rPr>
        <w:tab/>
        <w:t>Administratorem danych osobowych po stronie Zamawiającego jest Generalny Dyrektor Dróg Krajowych i Autostrad. Administratorem danych po stronie Wykonawcy jest ………………..</w:t>
      </w:r>
    </w:p>
    <w:p w14:paraId="23D02819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3.</w:t>
      </w:r>
      <w:r w:rsidRPr="00461C7B">
        <w:rPr>
          <w:rFonts w:ascii="Verdana" w:hAnsi="Verdana"/>
          <w:w w:val="90"/>
          <w:sz w:val="20"/>
          <w:szCs w:val="20"/>
        </w:rPr>
        <w:tab/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Zamawiającemu, o fakcie rozpoczęcia przetwarzania tych danych osobowych przez Zamawiającego. </w:t>
      </w:r>
    </w:p>
    <w:p w14:paraId="039F1EFA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4.</w:t>
      </w:r>
      <w:r w:rsidRPr="00461C7B">
        <w:rPr>
          <w:rFonts w:ascii="Verdana" w:hAnsi="Verdana"/>
          <w:w w:val="90"/>
          <w:sz w:val="20"/>
          <w:szCs w:val="20"/>
        </w:rPr>
        <w:tab/>
        <w:t>Obowiązek, o którym mowa w ust. 3, zostanie wykonany poprzez przekazanie osobom, których dane osobowe przetwarza Zamawiający  aktualnej klauzuli informacyjnej dostępnej na stronie internetowej https://www.gov.pl/web/gddkia/przetwarzanie-danych-osobowych-pracownikow-wykonawcow-i-podwykonawcow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0A7412C6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5.</w:t>
      </w:r>
      <w:r w:rsidRPr="00461C7B">
        <w:rPr>
          <w:rFonts w:ascii="Verdana" w:hAnsi="Verdana"/>
          <w:w w:val="90"/>
          <w:sz w:val="20"/>
          <w:szCs w:val="20"/>
        </w:rPr>
        <w:tab/>
        <w:t>Wykonawca ponosi wobec Zamawiającego pełną odpowiedzialność z tytułu niewykonania lub nienależytego wykonania obowiązków wskazanych powyżej.</w:t>
      </w:r>
    </w:p>
    <w:p w14:paraId="48B9EC63" w14:textId="0FF8FFA0" w:rsidR="00BB3878" w:rsidRPr="00461C7B" w:rsidRDefault="00BB3878" w:rsidP="00916ADD">
      <w:pPr>
        <w:spacing w:line="260" w:lineRule="atLeast"/>
        <w:ind w:left="284" w:hanging="284"/>
        <w:rPr>
          <w:rFonts w:ascii="Verdana" w:hAnsi="Verdana"/>
          <w:w w:val="90"/>
          <w:sz w:val="16"/>
          <w:szCs w:val="20"/>
        </w:rPr>
      </w:pPr>
    </w:p>
    <w:p w14:paraId="757AF671" w14:textId="77777777" w:rsidR="00D2184D" w:rsidRPr="00A85B1A" w:rsidRDefault="00D2184D" w:rsidP="00D2184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A85B1A">
        <w:rPr>
          <w:rFonts w:ascii="Verdana" w:hAnsi="Verdana"/>
          <w:b/>
          <w:w w:val="90"/>
          <w:sz w:val="20"/>
          <w:szCs w:val="20"/>
        </w:rPr>
        <w:t>§ 13 Cesja wierzytelności</w:t>
      </w:r>
    </w:p>
    <w:p w14:paraId="094D4910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Wykonawca nie może dokonać zastawienia lub przeniesienia, w szczególności: cesji, przekazu, sprzedaży, jakiejkolwiek wierzytelności wynikającej z Umowy lub jej części, jak również korzyści wynikającej z Umowy lub udziału w niej na osoby trzecie bez uprzedniej pisemnej zgody Zamawiającego.</w:t>
      </w:r>
    </w:p>
    <w:p w14:paraId="74F88F99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W przypadku, gdy w roli Wykonawcy występuje konsorcjum, wniosek do Zamawiającego o wyrażenie zgody na powyższe musi zostać złożony przez wszystkich członków konsorcjum. </w:t>
      </w:r>
    </w:p>
    <w:p w14:paraId="7EA9E7E6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Zamawiający nie wyrazi zgody na dokonanie czynności określonej w ust. 1 dopóki Wykonawca nie przedstawi dowodu zaspokojenia roszczeń wszystkich Podwykonawców, których wynagrodzenie byłoby regulowane ze środków objętych wierzytelnością będącą przedmiotem czynności przedstawionej do akceptacji.</w:t>
      </w:r>
    </w:p>
    <w:p w14:paraId="5732648E" w14:textId="5383A396" w:rsidR="00D2184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Cesja, przelew lub czynność wywołująca podobne skutki dokonane bez pisemnej zgody Zamawiającego są względem Zamawiającego bezskuteczne.</w:t>
      </w:r>
    </w:p>
    <w:p w14:paraId="710F2BED" w14:textId="6E151E81" w:rsidR="00D2597D" w:rsidRDefault="00D2597D" w:rsidP="00D2184D">
      <w:pPr>
        <w:spacing w:line="260" w:lineRule="atLeast"/>
        <w:jc w:val="both"/>
        <w:rPr>
          <w:rFonts w:ascii="Verdana" w:hAnsi="Verdana"/>
          <w:w w:val="90"/>
          <w:sz w:val="16"/>
          <w:szCs w:val="20"/>
        </w:rPr>
      </w:pPr>
    </w:p>
    <w:p w14:paraId="439B075F" w14:textId="06B47BC8" w:rsidR="00D2597D" w:rsidRPr="00D2597D" w:rsidRDefault="00D2597D" w:rsidP="00D2597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D2597D">
        <w:rPr>
          <w:rFonts w:ascii="Verdana" w:hAnsi="Verdana"/>
          <w:b/>
          <w:w w:val="90"/>
          <w:sz w:val="20"/>
          <w:szCs w:val="20"/>
        </w:rPr>
        <w:t>§ 1</w:t>
      </w:r>
      <w:r w:rsidR="00E064A7">
        <w:rPr>
          <w:rFonts w:ascii="Verdana" w:hAnsi="Verdana"/>
          <w:b/>
          <w:w w:val="90"/>
          <w:sz w:val="20"/>
          <w:szCs w:val="20"/>
        </w:rPr>
        <w:t>4</w:t>
      </w:r>
      <w:r w:rsidRPr="00D2597D">
        <w:rPr>
          <w:rFonts w:ascii="Verdana" w:hAnsi="Verdana"/>
          <w:b/>
          <w:w w:val="90"/>
          <w:sz w:val="20"/>
          <w:szCs w:val="20"/>
        </w:rPr>
        <w:t xml:space="preserve"> Procedura zgłoszeń wewnętrznych</w:t>
      </w:r>
    </w:p>
    <w:p w14:paraId="3D4F11E4" w14:textId="77777777" w:rsidR="00D2597D" w:rsidRPr="00D2597D" w:rsidRDefault="00D2597D" w:rsidP="00D2597D">
      <w:pPr>
        <w:spacing w:line="260" w:lineRule="atLeast"/>
        <w:jc w:val="both"/>
        <w:outlineLvl w:val="5"/>
        <w:rPr>
          <w:rFonts w:ascii="Verdana" w:hAnsi="Verdana"/>
          <w:bCs/>
          <w:w w:val="90"/>
          <w:sz w:val="20"/>
          <w:szCs w:val="20"/>
        </w:rPr>
      </w:pPr>
      <w:r w:rsidRPr="00D2597D">
        <w:rPr>
          <w:rFonts w:ascii="Verdana" w:hAnsi="Verdana"/>
          <w:bCs/>
          <w:w w:val="90"/>
          <w:sz w:val="20"/>
          <w:szCs w:val="20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</w:t>
      </w:r>
    </w:p>
    <w:p w14:paraId="1D6E2B00" w14:textId="77777777" w:rsidR="00D2597D" w:rsidRPr="00D2597D" w:rsidRDefault="00D2597D" w:rsidP="00D2597D">
      <w:pPr>
        <w:spacing w:line="260" w:lineRule="atLeast"/>
        <w:jc w:val="both"/>
        <w:outlineLvl w:val="5"/>
        <w:rPr>
          <w:rFonts w:ascii="Verdana" w:hAnsi="Verdana"/>
          <w:bCs/>
          <w:w w:val="90"/>
          <w:sz w:val="20"/>
          <w:szCs w:val="20"/>
        </w:rPr>
      </w:pPr>
      <w:r w:rsidRPr="00D2597D">
        <w:rPr>
          <w:rFonts w:ascii="Verdana" w:hAnsi="Verdana"/>
          <w:bCs/>
          <w:w w:val="90"/>
          <w:sz w:val="20"/>
          <w:szCs w:val="20"/>
        </w:rPr>
        <w:t>Celem wprowadzenia procedury jest umożliwienie dokonywania zgłoszeń osobom fizycznym, które uzyskały informacje o naruszeniu prawa w Generalnej Dyrekcji Dróg Krajowych i Autostrad w kontekście związanym z pracą. Przekazanie rzetelnego zgłoszenia pozwoli wykryć naruszenie prawa oraz podjąć właściwe działania następcze, przyczyniając się do poprawy funkcjonowania Urzędu. </w:t>
      </w:r>
    </w:p>
    <w:p w14:paraId="26746A4E" w14:textId="77777777" w:rsidR="00D2597D" w:rsidRPr="00D2597D" w:rsidRDefault="00D2597D" w:rsidP="00D2597D">
      <w:pPr>
        <w:spacing w:line="260" w:lineRule="atLeast"/>
        <w:jc w:val="both"/>
        <w:outlineLvl w:val="5"/>
        <w:rPr>
          <w:rFonts w:ascii="Verdana" w:hAnsi="Verdana"/>
          <w:bCs/>
          <w:w w:val="90"/>
          <w:sz w:val="20"/>
          <w:szCs w:val="20"/>
        </w:rPr>
      </w:pPr>
      <w:r w:rsidRPr="00D2597D">
        <w:rPr>
          <w:rFonts w:ascii="Verdana" w:hAnsi="Verdana"/>
          <w:bCs/>
          <w:w w:val="90"/>
          <w:sz w:val="20"/>
          <w:szCs w:val="20"/>
        </w:rPr>
        <w:t>Szczegółowe informacje dotyczące sposobów dokonywania zgłoszeń wewnętrznych oraz funkcjonowania procedury dostępne są na stronie internetowej Generalnej Dyrekcji Dróg Krajowych i Autostrad w zakładce „procedura zgłoszeń wewnętrznych". </w:t>
      </w:r>
    </w:p>
    <w:p w14:paraId="488C9CD9" w14:textId="77777777" w:rsidR="00D2597D" w:rsidRPr="006A4BA0" w:rsidRDefault="00D2597D" w:rsidP="00D2184D">
      <w:pPr>
        <w:spacing w:line="260" w:lineRule="atLeast"/>
        <w:jc w:val="both"/>
        <w:rPr>
          <w:rFonts w:ascii="Verdana" w:hAnsi="Verdana"/>
          <w:w w:val="90"/>
          <w:sz w:val="16"/>
          <w:szCs w:val="20"/>
        </w:rPr>
      </w:pPr>
    </w:p>
    <w:p w14:paraId="4EA81E71" w14:textId="14BDEEA0" w:rsidR="00D2184D" w:rsidRPr="00AC639D" w:rsidRDefault="00D2184D" w:rsidP="00D2184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AC639D">
        <w:rPr>
          <w:rFonts w:ascii="Verdana" w:hAnsi="Verdana"/>
          <w:b/>
          <w:w w:val="90"/>
          <w:sz w:val="20"/>
          <w:szCs w:val="20"/>
        </w:rPr>
        <w:t xml:space="preserve">§ </w:t>
      </w:r>
      <w:r>
        <w:rPr>
          <w:rFonts w:ascii="Verdana" w:hAnsi="Verdana"/>
          <w:b/>
          <w:w w:val="90"/>
          <w:sz w:val="20"/>
          <w:szCs w:val="20"/>
        </w:rPr>
        <w:t>1</w:t>
      </w:r>
      <w:r w:rsidR="00E064A7">
        <w:rPr>
          <w:rFonts w:ascii="Verdana" w:hAnsi="Verdana"/>
          <w:b/>
          <w:w w:val="90"/>
          <w:sz w:val="20"/>
          <w:szCs w:val="20"/>
        </w:rPr>
        <w:t>5</w:t>
      </w:r>
      <w:r w:rsidRPr="00AC639D">
        <w:rPr>
          <w:rFonts w:ascii="Verdana" w:hAnsi="Verdana"/>
          <w:b/>
          <w:w w:val="90"/>
          <w:sz w:val="20"/>
          <w:szCs w:val="20"/>
        </w:rPr>
        <w:t xml:space="preserve"> Postanowienia końcowe</w:t>
      </w:r>
    </w:p>
    <w:p w14:paraId="22A4A826" w14:textId="627A39CC" w:rsidR="00D2184D" w:rsidRPr="00AC639D" w:rsidRDefault="00D2184D" w:rsidP="00D2184D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W sprawach nie uregulowanych niniejszą umową stosuje się przepisy Kodeksu </w:t>
      </w:r>
      <w:r w:rsidR="002E3A5C">
        <w:rPr>
          <w:rFonts w:ascii="Verdana" w:hAnsi="Verdana"/>
          <w:w w:val="90"/>
          <w:sz w:val="20"/>
          <w:szCs w:val="20"/>
        </w:rPr>
        <w:t>c</w:t>
      </w:r>
      <w:r w:rsidRPr="00AC639D">
        <w:rPr>
          <w:rFonts w:ascii="Verdana" w:hAnsi="Verdana"/>
          <w:w w:val="90"/>
          <w:sz w:val="20"/>
          <w:szCs w:val="20"/>
        </w:rPr>
        <w:t>ywilnego.</w:t>
      </w:r>
    </w:p>
    <w:p w14:paraId="21D37E24" w14:textId="77777777" w:rsidR="00D2184D" w:rsidRPr="005D32D5" w:rsidRDefault="00D2184D" w:rsidP="00D2184D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Wszelkie zmiany niniejszej umowy wymagają formy pisemnej pod rygorem nieważności</w:t>
      </w:r>
      <w:r w:rsidRPr="005D32D5">
        <w:rPr>
          <w:rFonts w:ascii="Verdana" w:hAnsi="Verdana"/>
          <w:w w:val="90"/>
          <w:sz w:val="20"/>
          <w:szCs w:val="20"/>
        </w:rPr>
        <w:t>, chyba że umowa stanowi inaczej.</w:t>
      </w:r>
    </w:p>
    <w:p w14:paraId="591E93CE" w14:textId="5B606DCC" w:rsidR="00D2184D" w:rsidRPr="006A4BA0" w:rsidRDefault="00D2184D" w:rsidP="006A4BA0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Wszelkie spory mogące wynikać w związku z realizacją niniejszej umowy będą rozstrzygane przez sąd właściwy dla siedziby Zamawiającego.</w:t>
      </w:r>
    </w:p>
    <w:p w14:paraId="05191BA2" w14:textId="77777777" w:rsidR="00280B76" w:rsidRPr="00C95150" w:rsidRDefault="00280B76" w:rsidP="00D2184D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4. Niniejszą umowę sporządzono w dwóch jednobrzmiących egzemplarzach, po jednym</w:t>
      </w:r>
      <w:r w:rsidRPr="00C95150">
        <w:rPr>
          <w:rFonts w:ascii="Verdana" w:hAnsi="Verdana"/>
          <w:w w:val="90"/>
          <w:kern w:val="2"/>
          <w:sz w:val="20"/>
          <w:szCs w:val="20"/>
        </w:rPr>
        <w:br/>
        <w:t>egzemplarzu dla każdej ze stron.</w:t>
      </w:r>
    </w:p>
    <w:p w14:paraId="2F45C881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5. Integralną część niniejszej umowy stanowią następujące załączniki:</w:t>
      </w:r>
    </w:p>
    <w:p w14:paraId="2329CE9D" w14:textId="77777777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a) Oferta Wykonawcy</w:t>
      </w:r>
    </w:p>
    <w:p w14:paraId="15E81708" w14:textId="28272E56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lastRenderedPageBreak/>
        <w:t xml:space="preserve">b) </w:t>
      </w:r>
      <w:r w:rsidR="002E3A5C">
        <w:rPr>
          <w:rFonts w:ascii="Verdana" w:hAnsi="Verdana"/>
          <w:w w:val="90"/>
          <w:kern w:val="2"/>
          <w:sz w:val="20"/>
          <w:szCs w:val="20"/>
        </w:rPr>
        <w:t>Opis przedmiotu zamówienia.</w:t>
      </w:r>
    </w:p>
    <w:p w14:paraId="37E53738" w14:textId="24B40B06" w:rsidR="00280B76" w:rsidRDefault="00461C7B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c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143A8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4B1501">
        <w:rPr>
          <w:rFonts w:ascii="Verdana" w:hAnsi="Verdana"/>
          <w:w w:val="90"/>
          <w:kern w:val="2"/>
          <w:sz w:val="20"/>
          <w:szCs w:val="20"/>
        </w:rPr>
        <w:t>D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owód zawarcia umowy od odpowiedzialności cywilnej</w:t>
      </w:r>
      <w:r w:rsidR="00DB432C">
        <w:rPr>
          <w:rFonts w:ascii="Verdana" w:hAnsi="Verdana"/>
          <w:w w:val="90"/>
          <w:kern w:val="2"/>
          <w:sz w:val="20"/>
          <w:szCs w:val="20"/>
        </w:rPr>
        <w:t>, wraz z potwierdzeniem opłaty wymaganej składki.</w:t>
      </w:r>
    </w:p>
    <w:p w14:paraId="6F8427CC" w14:textId="77777777" w:rsidR="00280B76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</w:p>
    <w:p w14:paraId="3BF7AFC0" w14:textId="77777777" w:rsidR="00280B76" w:rsidRPr="00280B76" w:rsidRDefault="00280B76" w:rsidP="00280B76">
      <w:pPr>
        <w:spacing w:line="260" w:lineRule="atLeast"/>
        <w:ind w:left="284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>
        <w:rPr>
          <w:rFonts w:ascii="Verdana" w:hAnsi="Verdana"/>
          <w:b/>
          <w:w w:val="90"/>
          <w:kern w:val="2"/>
          <w:sz w:val="20"/>
          <w:szCs w:val="20"/>
        </w:rPr>
        <w:t>ZAMAWIAJĄCY</w:t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  <w:t>WYKONAWCA</w:t>
      </w:r>
    </w:p>
    <w:p w14:paraId="76862EFC" w14:textId="72F4713F" w:rsidR="00280B76" w:rsidRDefault="00280B76" w:rsidP="00280B76">
      <w:pPr>
        <w:spacing w:line="260" w:lineRule="atLeast"/>
        <w:rPr>
          <w:rFonts w:ascii="Verdana" w:hAnsi="Verdana" w:cs="Verdana"/>
          <w:b/>
          <w:bCs/>
          <w:w w:val="90"/>
          <w:sz w:val="20"/>
          <w:szCs w:val="20"/>
        </w:rPr>
      </w:pPr>
    </w:p>
    <w:sectPr w:rsidR="00280B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237D" w14:textId="77777777" w:rsidR="001B1AE2" w:rsidRDefault="001B1AE2" w:rsidP="00280B76">
      <w:r>
        <w:separator/>
      </w:r>
    </w:p>
  </w:endnote>
  <w:endnote w:type="continuationSeparator" w:id="0">
    <w:p w14:paraId="170E39B1" w14:textId="77777777" w:rsidR="001B1AE2" w:rsidRDefault="001B1AE2" w:rsidP="0028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variable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83636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23DC32" w14:textId="084B95B2" w:rsidR="00280B76" w:rsidRDefault="00280B76">
            <w:pPr>
              <w:pStyle w:val="Stopka"/>
              <w:jc w:val="right"/>
            </w:pPr>
            <w:r w:rsidRPr="00280B76">
              <w:rPr>
                <w:rFonts w:ascii="Verdana" w:hAnsi="Verdana"/>
                <w:b/>
                <w:sz w:val="16"/>
                <w:szCs w:val="16"/>
              </w:rPr>
              <w:t xml:space="preserve">Strona 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B7E2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280B76">
              <w:rPr>
                <w:rFonts w:ascii="Verdana" w:hAnsi="Verdana"/>
                <w:b/>
                <w:sz w:val="16"/>
                <w:szCs w:val="16"/>
              </w:rPr>
              <w:t xml:space="preserve"> z 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B7E2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C34521" w14:textId="77777777" w:rsidR="00280B76" w:rsidRDefault="00280B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C2557" w14:textId="77777777" w:rsidR="001B1AE2" w:rsidRDefault="001B1AE2" w:rsidP="00280B76">
      <w:r>
        <w:separator/>
      </w:r>
    </w:p>
  </w:footnote>
  <w:footnote w:type="continuationSeparator" w:id="0">
    <w:p w14:paraId="5C951E5B" w14:textId="77777777" w:rsidR="001B1AE2" w:rsidRDefault="001B1AE2" w:rsidP="00280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D3C9FA0"/>
    <w:lvl w:ilvl="0" w:tplc="6736E31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 w:tplc="7D6AD3E0">
      <w:start w:val="2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D780CDD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47DC1C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F224050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3782EFE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1FC666B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2A44E86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2C5401A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30428E"/>
    <w:multiLevelType w:val="multilevel"/>
    <w:tmpl w:val="3A0C39F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3A78CD"/>
    <w:multiLevelType w:val="hybridMultilevel"/>
    <w:tmpl w:val="AF6C2D30"/>
    <w:lvl w:ilvl="0" w:tplc="0F36D2B8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DD33D3"/>
    <w:multiLevelType w:val="hybridMultilevel"/>
    <w:tmpl w:val="D5CED94C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808A9658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4" w15:restartNumberingAfterBreak="0">
    <w:nsid w:val="144135F5"/>
    <w:multiLevelType w:val="hybridMultilevel"/>
    <w:tmpl w:val="F58490C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E63ED"/>
    <w:multiLevelType w:val="hybridMultilevel"/>
    <w:tmpl w:val="2D78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711A1F"/>
    <w:multiLevelType w:val="hybridMultilevel"/>
    <w:tmpl w:val="A91631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954579"/>
    <w:multiLevelType w:val="hybridMultilevel"/>
    <w:tmpl w:val="802EECE8"/>
    <w:lvl w:ilvl="0" w:tplc="E312D164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9A0050"/>
    <w:multiLevelType w:val="hybridMultilevel"/>
    <w:tmpl w:val="5D922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C081A"/>
    <w:multiLevelType w:val="hybridMultilevel"/>
    <w:tmpl w:val="AD02A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E5DA1"/>
    <w:multiLevelType w:val="hybridMultilevel"/>
    <w:tmpl w:val="0BAAB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71FD1"/>
    <w:multiLevelType w:val="hybridMultilevel"/>
    <w:tmpl w:val="49ACC04C"/>
    <w:lvl w:ilvl="0" w:tplc="CC9E5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B87AD4"/>
    <w:multiLevelType w:val="hybridMultilevel"/>
    <w:tmpl w:val="FA5C2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33CD8"/>
    <w:multiLevelType w:val="hybridMultilevel"/>
    <w:tmpl w:val="D3AAAE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914328"/>
    <w:multiLevelType w:val="hybridMultilevel"/>
    <w:tmpl w:val="772689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B87CEE"/>
    <w:multiLevelType w:val="hybridMultilevel"/>
    <w:tmpl w:val="5D2A8B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685E1F9A"/>
    <w:multiLevelType w:val="hybridMultilevel"/>
    <w:tmpl w:val="1FA6809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A5464AF"/>
    <w:multiLevelType w:val="hybridMultilevel"/>
    <w:tmpl w:val="14D244FA"/>
    <w:lvl w:ilvl="0" w:tplc="C674ECD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hint="default"/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865"/>
        </w:tabs>
        <w:ind w:left="186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9" w15:restartNumberingAfterBreak="0">
    <w:nsid w:val="74547B5F"/>
    <w:multiLevelType w:val="hybridMultilevel"/>
    <w:tmpl w:val="AD88E462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20" w15:restartNumberingAfterBreak="0">
    <w:nsid w:val="7CF1047D"/>
    <w:multiLevelType w:val="hybridMultilevel"/>
    <w:tmpl w:val="AD88E462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10"/>
  </w:num>
  <w:num w:numId="5">
    <w:abstractNumId w:val="18"/>
  </w:num>
  <w:num w:numId="6">
    <w:abstractNumId w:val="11"/>
  </w:num>
  <w:num w:numId="7">
    <w:abstractNumId w:val="7"/>
  </w:num>
  <w:num w:numId="8">
    <w:abstractNumId w:val="3"/>
  </w:num>
  <w:num w:numId="9">
    <w:abstractNumId w:val="4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7"/>
  </w:num>
  <w:num w:numId="15">
    <w:abstractNumId w:val="6"/>
  </w:num>
  <w:num w:numId="16">
    <w:abstractNumId w:val="14"/>
  </w:num>
  <w:num w:numId="17">
    <w:abstractNumId w:val="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róblewski Marcin">
    <w15:presenceInfo w15:providerId="AD" w15:userId="S::mwroblewski@gddkia.gov.pl::8d95df9a-63df-481a-af27-5a547dca47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76"/>
    <w:rsid w:val="0000219C"/>
    <w:rsid w:val="00006E89"/>
    <w:rsid w:val="000071E8"/>
    <w:rsid w:val="0003049D"/>
    <w:rsid w:val="00033007"/>
    <w:rsid w:val="000460C0"/>
    <w:rsid w:val="00067D50"/>
    <w:rsid w:val="00073DA1"/>
    <w:rsid w:val="0008396D"/>
    <w:rsid w:val="00093C0F"/>
    <w:rsid w:val="000C141D"/>
    <w:rsid w:val="001062CE"/>
    <w:rsid w:val="00117F09"/>
    <w:rsid w:val="001301D6"/>
    <w:rsid w:val="001362F4"/>
    <w:rsid w:val="00183C93"/>
    <w:rsid w:val="001B1AE2"/>
    <w:rsid w:val="001F523F"/>
    <w:rsid w:val="002004F9"/>
    <w:rsid w:val="00204BD4"/>
    <w:rsid w:val="002143A8"/>
    <w:rsid w:val="00217843"/>
    <w:rsid w:val="002265B8"/>
    <w:rsid w:val="0023201B"/>
    <w:rsid w:val="002414A6"/>
    <w:rsid w:val="002525D6"/>
    <w:rsid w:val="00257254"/>
    <w:rsid w:val="00280B76"/>
    <w:rsid w:val="0028764C"/>
    <w:rsid w:val="00291DD5"/>
    <w:rsid w:val="002961A5"/>
    <w:rsid w:val="002A7BFC"/>
    <w:rsid w:val="002B217C"/>
    <w:rsid w:val="002C6541"/>
    <w:rsid w:val="002E3A5C"/>
    <w:rsid w:val="00312FA0"/>
    <w:rsid w:val="0032672A"/>
    <w:rsid w:val="00354980"/>
    <w:rsid w:val="003608BF"/>
    <w:rsid w:val="003902C6"/>
    <w:rsid w:val="0039230D"/>
    <w:rsid w:val="00395FDC"/>
    <w:rsid w:val="003C6DD0"/>
    <w:rsid w:val="003C77DE"/>
    <w:rsid w:val="003D4E0F"/>
    <w:rsid w:val="003D5F5F"/>
    <w:rsid w:val="003D7570"/>
    <w:rsid w:val="003E2E5B"/>
    <w:rsid w:val="00400D73"/>
    <w:rsid w:val="004101B2"/>
    <w:rsid w:val="00437E73"/>
    <w:rsid w:val="004440A4"/>
    <w:rsid w:val="00461C7B"/>
    <w:rsid w:val="00481B58"/>
    <w:rsid w:val="004B1501"/>
    <w:rsid w:val="004D6B9B"/>
    <w:rsid w:val="004E24D2"/>
    <w:rsid w:val="004F1092"/>
    <w:rsid w:val="0050241D"/>
    <w:rsid w:val="00503C3E"/>
    <w:rsid w:val="0053266A"/>
    <w:rsid w:val="00550EB9"/>
    <w:rsid w:val="00557690"/>
    <w:rsid w:val="00570C78"/>
    <w:rsid w:val="00591B72"/>
    <w:rsid w:val="005923BB"/>
    <w:rsid w:val="005B5226"/>
    <w:rsid w:val="00607953"/>
    <w:rsid w:val="00616029"/>
    <w:rsid w:val="00650FE1"/>
    <w:rsid w:val="00655686"/>
    <w:rsid w:val="00696D53"/>
    <w:rsid w:val="006A4BA0"/>
    <w:rsid w:val="00735803"/>
    <w:rsid w:val="00744409"/>
    <w:rsid w:val="0076397E"/>
    <w:rsid w:val="007846E0"/>
    <w:rsid w:val="007870EE"/>
    <w:rsid w:val="007B0B54"/>
    <w:rsid w:val="007C37D2"/>
    <w:rsid w:val="007D1DC9"/>
    <w:rsid w:val="007D41D0"/>
    <w:rsid w:val="007D661D"/>
    <w:rsid w:val="007D686C"/>
    <w:rsid w:val="007D6EE5"/>
    <w:rsid w:val="007E5AF7"/>
    <w:rsid w:val="00813361"/>
    <w:rsid w:val="00826473"/>
    <w:rsid w:val="00831A31"/>
    <w:rsid w:val="0084778C"/>
    <w:rsid w:val="00851CFA"/>
    <w:rsid w:val="00862EAF"/>
    <w:rsid w:val="008702B3"/>
    <w:rsid w:val="008B3341"/>
    <w:rsid w:val="008D5819"/>
    <w:rsid w:val="008E048B"/>
    <w:rsid w:val="008E1863"/>
    <w:rsid w:val="008E24FD"/>
    <w:rsid w:val="008F0D9E"/>
    <w:rsid w:val="008F6E93"/>
    <w:rsid w:val="00916ADD"/>
    <w:rsid w:val="009246D8"/>
    <w:rsid w:val="00924BFC"/>
    <w:rsid w:val="00930F0B"/>
    <w:rsid w:val="00934CBF"/>
    <w:rsid w:val="00957547"/>
    <w:rsid w:val="009661F7"/>
    <w:rsid w:val="009B6086"/>
    <w:rsid w:val="009C40A4"/>
    <w:rsid w:val="009F338E"/>
    <w:rsid w:val="009F5C8C"/>
    <w:rsid w:val="00A04261"/>
    <w:rsid w:val="00A27D0D"/>
    <w:rsid w:val="00A331F1"/>
    <w:rsid w:val="00A53455"/>
    <w:rsid w:val="00A85B1A"/>
    <w:rsid w:val="00AB0F66"/>
    <w:rsid w:val="00AB2840"/>
    <w:rsid w:val="00AC31C7"/>
    <w:rsid w:val="00AD6F3F"/>
    <w:rsid w:val="00AE4C94"/>
    <w:rsid w:val="00AF42E6"/>
    <w:rsid w:val="00AF7BC6"/>
    <w:rsid w:val="00B01ED4"/>
    <w:rsid w:val="00B11CFA"/>
    <w:rsid w:val="00B32F62"/>
    <w:rsid w:val="00B365DE"/>
    <w:rsid w:val="00B756CC"/>
    <w:rsid w:val="00B75DEE"/>
    <w:rsid w:val="00B91ED0"/>
    <w:rsid w:val="00B92048"/>
    <w:rsid w:val="00B96AB6"/>
    <w:rsid w:val="00B97A5E"/>
    <w:rsid w:val="00BA30C6"/>
    <w:rsid w:val="00BA7826"/>
    <w:rsid w:val="00BB3878"/>
    <w:rsid w:val="00BB7FED"/>
    <w:rsid w:val="00BC0D9E"/>
    <w:rsid w:val="00BC29D5"/>
    <w:rsid w:val="00BF7BA1"/>
    <w:rsid w:val="00C20EC0"/>
    <w:rsid w:val="00C2499E"/>
    <w:rsid w:val="00C33E9E"/>
    <w:rsid w:val="00C3532E"/>
    <w:rsid w:val="00C42F8F"/>
    <w:rsid w:val="00C4563F"/>
    <w:rsid w:val="00C46BAA"/>
    <w:rsid w:val="00C47CE4"/>
    <w:rsid w:val="00C514FA"/>
    <w:rsid w:val="00C57F9B"/>
    <w:rsid w:val="00C82C64"/>
    <w:rsid w:val="00C854B8"/>
    <w:rsid w:val="00C960BE"/>
    <w:rsid w:val="00D13E99"/>
    <w:rsid w:val="00D2184D"/>
    <w:rsid w:val="00D249A9"/>
    <w:rsid w:val="00D2597D"/>
    <w:rsid w:val="00D26394"/>
    <w:rsid w:val="00D529B3"/>
    <w:rsid w:val="00D669D3"/>
    <w:rsid w:val="00D73673"/>
    <w:rsid w:val="00D7597A"/>
    <w:rsid w:val="00D86E65"/>
    <w:rsid w:val="00DB432C"/>
    <w:rsid w:val="00DB4E4E"/>
    <w:rsid w:val="00DE6FD4"/>
    <w:rsid w:val="00DF2D69"/>
    <w:rsid w:val="00E019AB"/>
    <w:rsid w:val="00E064A7"/>
    <w:rsid w:val="00E62366"/>
    <w:rsid w:val="00E80328"/>
    <w:rsid w:val="00E95A13"/>
    <w:rsid w:val="00EA760A"/>
    <w:rsid w:val="00EC14AD"/>
    <w:rsid w:val="00EC1CE6"/>
    <w:rsid w:val="00EC5141"/>
    <w:rsid w:val="00ED0707"/>
    <w:rsid w:val="00ED3B26"/>
    <w:rsid w:val="00EE1D29"/>
    <w:rsid w:val="00EE4812"/>
    <w:rsid w:val="00F26029"/>
    <w:rsid w:val="00F45F58"/>
    <w:rsid w:val="00F641C7"/>
    <w:rsid w:val="00F70EEA"/>
    <w:rsid w:val="00F9143F"/>
    <w:rsid w:val="00F92EFC"/>
    <w:rsid w:val="00FB7E28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04A7"/>
  <w15:chartTrackingRefBased/>
  <w15:docId w15:val="{DA6A1A41-ED91-4275-8DE2-86B4D4A2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, Znak Znak Znak Znak Znak"/>
    <w:basedOn w:val="Normalny"/>
    <w:link w:val="TekstpodstawowyZnak"/>
    <w:rsid w:val="00280B76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, Znak Znak Znak Znak Znak Znak"/>
    <w:basedOn w:val="Domylnaczcionkaakapitu"/>
    <w:link w:val="Tekstpodstawowy"/>
    <w:rsid w:val="00280B76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0B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7870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39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96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42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2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2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2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2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F4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D2184D"/>
  </w:style>
  <w:style w:type="character" w:customStyle="1" w:styleId="fn-ref">
    <w:name w:val="fn-ref"/>
    <w:basedOn w:val="Domylnaczcionkaakapitu"/>
    <w:rsid w:val="00D2184D"/>
  </w:style>
  <w:style w:type="paragraph" w:styleId="NormalnyWeb">
    <w:name w:val="Normal (Web)"/>
    <w:basedOn w:val="Normalny"/>
    <w:uiPriority w:val="99"/>
    <w:semiHidden/>
    <w:unhideWhenUsed/>
    <w:rsid w:val="00D2184D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E481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rsid w:val="007D1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591B72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6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98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6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5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0544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1117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50687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4667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0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15961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86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5132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9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9436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3315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4837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4253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0455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9718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098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AD93E-7BE1-4A9E-A3A0-594AA8B3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2390</Words>
  <Characters>14343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Warchałowski Krzysztof</cp:lastModifiedBy>
  <cp:revision>2</cp:revision>
  <cp:lastPrinted>2023-05-05T06:21:00Z</cp:lastPrinted>
  <dcterms:created xsi:type="dcterms:W3CDTF">2025-06-03T06:58:00Z</dcterms:created>
  <dcterms:modified xsi:type="dcterms:W3CDTF">2025-06-03T06:58:00Z</dcterms:modified>
</cp:coreProperties>
</file>